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4C5AC9" w14:textId="57C42783" w:rsidR="006E6820" w:rsidRDefault="006E6820"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r>
        <w:rPr>
          <w:rFonts w:ascii="Arial" w:hAnsi="Arial"/>
          <w:sz w:val="20"/>
          <w:szCs w:val="20"/>
        </w:rPr>
        <w:t xml:space="preserve">Press release dated </w:t>
      </w:r>
      <w:r w:rsidR="00BC40C7">
        <w:rPr>
          <w:rFonts w:ascii="Arial" w:hAnsi="Arial"/>
          <w:sz w:val="20"/>
          <w:szCs w:val="20"/>
        </w:rPr>
        <w:t>October 12</w:t>
      </w:r>
      <w:r>
        <w:rPr>
          <w:rFonts w:ascii="Arial" w:hAnsi="Arial"/>
          <w:sz w:val="20"/>
          <w:szCs w:val="20"/>
        </w:rPr>
        <w:t>, 2020</w:t>
      </w:r>
    </w:p>
    <w:p w14:paraId="0743B115" w14:textId="77777777" w:rsidR="00D335FC" w:rsidRPr="00D335FC" w:rsidRDefault="00D335FC"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14:paraId="4AED20DC" w14:textId="77777777" w:rsidR="00DB7C71" w:rsidRPr="00F035F8" w:rsidRDefault="00DB7C71" w:rsidP="00DB7C71">
      <w:pPr>
        <w:pStyle w:val="berschrift32"/>
        <w:suppressLineNumbers/>
        <w:shd w:val="clear" w:color="auto" w:fill="FFFFFF"/>
        <w:tabs>
          <w:tab w:val="left" w:pos="7740"/>
        </w:tabs>
        <w:spacing w:after="240" w:line="360" w:lineRule="auto"/>
        <w:ind w:left="142" w:right="1690"/>
        <w:jc w:val="both"/>
        <w:rPr>
          <w:rFonts w:ascii="Arial" w:hAnsi="Arial" w:cs="Arial"/>
          <w:color w:val="auto"/>
          <w:sz w:val="36"/>
          <w:szCs w:val="36"/>
        </w:rPr>
      </w:pPr>
      <w:r>
        <w:rPr>
          <w:rFonts w:ascii="Arial" w:hAnsi="Arial"/>
          <w:sz w:val="36"/>
          <w:szCs w:val="36"/>
        </w:rPr>
        <w:t>The quartet is complete</w:t>
      </w:r>
    </w:p>
    <w:p w14:paraId="06127489" w14:textId="77777777" w:rsidR="00F035F8" w:rsidRPr="004920C8" w:rsidRDefault="00F035F8" w:rsidP="00F035F8">
      <w:pPr>
        <w:suppressLineNumbers/>
        <w:spacing w:after="240" w:line="264" w:lineRule="auto"/>
        <w:ind w:left="142" w:right="-284"/>
        <w:rPr>
          <w:rFonts w:ascii="Arial" w:hAnsi="Arial" w:cs="Arial"/>
          <w:spacing w:val="-2"/>
          <w:sz w:val="28"/>
          <w:szCs w:val="28"/>
        </w:rPr>
      </w:pPr>
      <w:r>
        <w:rPr>
          <w:rFonts w:ascii="Arial" w:hAnsi="Arial"/>
          <w:sz w:val="28"/>
          <w:szCs w:val="28"/>
        </w:rPr>
        <w:t>INDEX completes its range of universal turning machines with the TRAUB TNA500</w:t>
      </w:r>
    </w:p>
    <w:p w14:paraId="0D0D72BB" w14:textId="7198438B" w:rsidR="005348F0" w:rsidRPr="005348F0" w:rsidRDefault="004409BF" w:rsidP="005348F0">
      <w:pPr>
        <w:spacing w:after="200" w:line="360" w:lineRule="auto"/>
        <w:ind w:left="142"/>
        <w:jc w:val="both"/>
        <w:rPr>
          <w:rFonts w:ascii="Arial" w:eastAsiaTheme="minorHAnsi" w:hAnsi="Arial" w:cs="Arial"/>
          <w:b/>
          <w:sz w:val="20"/>
          <w:szCs w:val="20"/>
        </w:rPr>
      </w:pPr>
      <w:r>
        <w:rPr>
          <w:rFonts w:ascii="Arial" w:hAnsi="Arial"/>
          <w:b/>
          <w:sz w:val="20"/>
          <w:szCs w:val="20"/>
        </w:rPr>
        <w:t xml:space="preserve">Powerful and precise machining of customized flange and shaft parts from a batch </w:t>
      </w:r>
      <w:bookmarkStart w:id="0" w:name="_GoBack"/>
      <w:r>
        <w:rPr>
          <w:rFonts w:ascii="Arial" w:hAnsi="Arial"/>
          <w:b/>
          <w:sz w:val="20"/>
          <w:szCs w:val="20"/>
        </w:rPr>
        <w:t xml:space="preserve">size of one is the key feature of the current INDEX CNC universal turning machine </w:t>
      </w:r>
      <w:bookmarkEnd w:id="0"/>
      <w:r>
        <w:rPr>
          <w:rFonts w:ascii="Arial" w:hAnsi="Arial"/>
          <w:b/>
          <w:sz w:val="20"/>
          <w:szCs w:val="20"/>
        </w:rPr>
        <w:t xml:space="preserve">series. This includes the INDEX B400 and B500 models, as well as the TRAUB TNA400, and – the </w:t>
      </w:r>
      <w:r w:rsidR="00871A6F">
        <w:rPr>
          <w:rFonts w:ascii="Arial" w:hAnsi="Arial"/>
          <w:b/>
          <w:sz w:val="20"/>
          <w:szCs w:val="20"/>
        </w:rPr>
        <w:t xml:space="preserve">newest </w:t>
      </w:r>
      <w:r>
        <w:rPr>
          <w:rFonts w:ascii="Arial" w:hAnsi="Arial"/>
          <w:b/>
          <w:sz w:val="20"/>
          <w:szCs w:val="20"/>
        </w:rPr>
        <w:t xml:space="preserve">member of the family – the new TRAUB TNA500. Compared to the TNA 400, it </w:t>
      </w:r>
      <w:proofErr w:type="gramStart"/>
      <w:r>
        <w:rPr>
          <w:rFonts w:ascii="Arial" w:hAnsi="Arial"/>
          <w:b/>
          <w:sz w:val="20"/>
          <w:szCs w:val="20"/>
        </w:rPr>
        <w:t>is primarily distinguished</w:t>
      </w:r>
      <w:proofErr w:type="gramEnd"/>
      <w:r>
        <w:rPr>
          <w:rFonts w:ascii="Arial" w:hAnsi="Arial"/>
          <w:b/>
          <w:sz w:val="20"/>
          <w:szCs w:val="20"/>
        </w:rPr>
        <w:t xml:space="preserve"> by larger, more powerful spindles. Offering an outstanding price/performance ratio, it is a promising </w:t>
      </w:r>
      <w:r w:rsidR="00871A6F">
        <w:rPr>
          <w:rFonts w:ascii="Arial" w:hAnsi="Arial"/>
          <w:b/>
          <w:sz w:val="20"/>
          <w:szCs w:val="20"/>
        </w:rPr>
        <w:t>general machine</w:t>
      </w:r>
      <w:r>
        <w:rPr>
          <w:rFonts w:ascii="Arial" w:hAnsi="Arial"/>
          <w:b/>
          <w:sz w:val="20"/>
          <w:szCs w:val="20"/>
        </w:rPr>
        <w:t>.</w:t>
      </w:r>
    </w:p>
    <w:p w14:paraId="57F723EF" w14:textId="334DE35D" w:rsidR="00A45D78" w:rsidRPr="00A45D78" w:rsidRDefault="004801BB" w:rsidP="00A45D78">
      <w:pPr>
        <w:spacing w:after="200" w:line="360" w:lineRule="auto"/>
        <w:ind w:left="142"/>
        <w:jc w:val="both"/>
        <w:rPr>
          <w:rFonts w:ascii="Arial" w:eastAsiaTheme="minorHAnsi" w:hAnsi="Arial" w:cs="Arial"/>
          <w:sz w:val="20"/>
          <w:szCs w:val="20"/>
        </w:rPr>
      </w:pPr>
      <w:r>
        <w:rPr>
          <w:rFonts w:ascii="Arial" w:hAnsi="Arial"/>
          <w:sz w:val="20"/>
          <w:szCs w:val="20"/>
        </w:rPr>
        <w:t xml:space="preserve">The new TRAUB TNA500 universal turning machine is equipped with an A11 main spindle </w:t>
      </w:r>
      <w:r w:rsidR="00871A6F">
        <w:rPr>
          <w:rFonts w:ascii="Arial" w:hAnsi="Arial"/>
          <w:sz w:val="20"/>
          <w:szCs w:val="20"/>
        </w:rPr>
        <w:t xml:space="preserve">with </w:t>
      </w:r>
      <w:r>
        <w:rPr>
          <w:rFonts w:ascii="Arial" w:hAnsi="Arial"/>
          <w:sz w:val="20"/>
          <w:szCs w:val="20"/>
        </w:rPr>
        <w:t>102 mm spindle clearance, 400 mm chuck diameter, and 750 mm turning length. Th</w:t>
      </w:r>
      <w:r w:rsidR="00871A6F">
        <w:rPr>
          <w:rFonts w:ascii="Arial" w:hAnsi="Arial"/>
          <w:sz w:val="20"/>
          <w:szCs w:val="20"/>
        </w:rPr>
        <w:t>e</w:t>
      </w:r>
      <w:r>
        <w:rPr>
          <w:rFonts w:ascii="Arial" w:hAnsi="Arial"/>
          <w:sz w:val="20"/>
          <w:szCs w:val="20"/>
        </w:rPr>
        <w:t xml:space="preserve"> belt-driven 37.5 kW spindle provides a maximum speed of 3,150 rpm and a torque of up to 1,020 Nm – around 40 percent more power than the TNA400.</w:t>
      </w:r>
    </w:p>
    <w:p w14:paraId="3F2A63E9" w14:textId="009F033B" w:rsidR="009B4E84" w:rsidRPr="009B4E84" w:rsidRDefault="009B4E84" w:rsidP="000B1700">
      <w:pPr>
        <w:spacing w:after="200" w:line="360" w:lineRule="auto"/>
        <w:ind w:left="142"/>
        <w:jc w:val="both"/>
        <w:rPr>
          <w:rFonts w:ascii="Arial" w:eastAsiaTheme="minorHAnsi" w:hAnsi="Arial" w:cs="Arial"/>
          <w:sz w:val="20"/>
          <w:szCs w:val="20"/>
        </w:rPr>
      </w:pPr>
      <w:r>
        <w:rPr>
          <w:rFonts w:ascii="Arial" w:hAnsi="Arial"/>
          <w:sz w:val="20"/>
          <w:szCs w:val="20"/>
        </w:rPr>
        <w:t xml:space="preserve">The four universal turning machines have a lot in common: they use the same machine bed, cover, inner cover, and slide systems. A fundamental difference between the INDEX and TRAUB machines </w:t>
      </w:r>
      <w:proofErr w:type="gramStart"/>
      <w:r>
        <w:rPr>
          <w:rFonts w:ascii="Arial" w:hAnsi="Arial"/>
          <w:sz w:val="20"/>
          <w:szCs w:val="20"/>
        </w:rPr>
        <w:t>can be found</w:t>
      </w:r>
      <w:proofErr w:type="gramEnd"/>
      <w:r>
        <w:rPr>
          <w:rFonts w:ascii="Arial" w:hAnsi="Arial"/>
          <w:sz w:val="20"/>
          <w:szCs w:val="20"/>
        </w:rPr>
        <w:t xml:space="preserve"> in their installed control technology</w:t>
      </w:r>
      <w:r w:rsidR="00871A6F">
        <w:rPr>
          <w:rFonts w:ascii="Arial" w:hAnsi="Arial"/>
          <w:sz w:val="20"/>
          <w:szCs w:val="20"/>
        </w:rPr>
        <w:t>.</w:t>
      </w:r>
      <w:r>
        <w:rPr>
          <w:rFonts w:ascii="Arial" w:hAnsi="Arial"/>
          <w:sz w:val="20"/>
          <w:szCs w:val="20"/>
        </w:rPr>
        <w:t xml:space="preserve"> While the INDEX B400 and B500 are equipped with the latest Siemens </w:t>
      </w:r>
      <w:proofErr w:type="spellStart"/>
      <w:r>
        <w:rPr>
          <w:rFonts w:ascii="Arial" w:hAnsi="Arial"/>
          <w:sz w:val="20"/>
          <w:szCs w:val="20"/>
        </w:rPr>
        <w:t>Sinumerik</w:t>
      </w:r>
      <w:proofErr w:type="spellEnd"/>
      <w:r>
        <w:rPr>
          <w:rFonts w:ascii="Arial" w:hAnsi="Arial"/>
          <w:sz w:val="20"/>
          <w:szCs w:val="20"/>
        </w:rPr>
        <w:t xml:space="preserve"> 840D </w:t>
      </w:r>
      <w:proofErr w:type="spellStart"/>
      <w:proofErr w:type="gramStart"/>
      <w:r>
        <w:rPr>
          <w:rFonts w:ascii="Arial" w:hAnsi="Arial"/>
          <w:sz w:val="20"/>
          <w:szCs w:val="20"/>
        </w:rPr>
        <w:t>sl</w:t>
      </w:r>
      <w:proofErr w:type="spellEnd"/>
      <w:proofErr w:type="gramEnd"/>
      <w:r>
        <w:rPr>
          <w:rFonts w:ascii="Arial" w:hAnsi="Arial"/>
          <w:sz w:val="20"/>
          <w:szCs w:val="20"/>
        </w:rPr>
        <w:t xml:space="preserve">, the TRAUB TNA400 and TNA500 incorporate the TRAUB TX8i-s V8 controller based on Mitsubishi controls. </w:t>
      </w:r>
    </w:p>
    <w:p w14:paraId="5847C48C" w14:textId="77777777" w:rsidR="009B4E84" w:rsidRPr="00C74E26" w:rsidRDefault="009B4E84" w:rsidP="009B4E84">
      <w:pPr>
        <w:spacing w:after="200" w:line="360" w:lineRule="auto"/>
        <w:ind w:left="142"/>
        <w:jc w:val="both"/>
        <w:rPr>
          <w:rFonts w:ascii="Arial" w:eastAsiaTheme="minorHAnsi" w:hAnsi="Arial" w:cs="Arial"/>
          <w:b/>
          <w:sz w:val="20"/>
          <w:szCs w:val="20"/>
        </w:rPr>
      </w:pPr>
      <w:r>
        <w:rPr>
          <w:rFonts w:ascii="Arial" w:hAnsi="Arial"/>
          <w:b/>
          <w:sz w:val="20"/>
          <w:szCs w:val="20"/>
        </w:rPr>
        <w:t>Counter spindle for precise rear-end machining</w:t>
      </w:r>
    </w:p>
    <w:p w14:paraId="544C2612" w14:textId="419DEFB1" w:rsidR="009B4E84" w:rsidRPr="009B4E84" w:rsidRDefault="009B4E84" w:rsidP="009B4E84">
      <w:pPr>
        <w:spacing w:after="200" w:line="360" w:lineRule="auto"/>
        <w:ind w:left="142"/>
        <w:jc w:val="both"/>
        <w:rPr>
          <w:rFonts w:ascii="Arial" w:eastAsiaTheme="minorHAnsi" w:hAnsi="Arial" w:cs="Arial"/>
          <w:sz w:val="20"/>
          <w:szCs w:val="20"/>
        </w:rPr>
      </w:pPr>
      <w:r>
        <w:rPr>
          <w:rFonts w:ascii="Arial" w:hAnsi="Arial"/>
          <w:sz w:val="20"/>
          <w:szCs w:val="20"/>
        </w:rPr>
        <w:t xml:space="preserve">To support long </w:t>
      </w:r>
      <w:proofErr w:type="spellStart"/>
      <w:r>
        <w:rPr>
          <w:rFonts w:ascii="Arial" w:hAnsi="Arial"/>
          <w:sz w:val="20"/>
          <w:szCs w:val="20"/>
        </w:rPr>
        <w:t>workpieces</w:t>
      </w:r>
      <w:proofErr w:type="spellEnd"/>
      <w:r>
        <w:rPr>
          <w:rFonts w:ascii="Arial" w:hAnsi="Arial"/>
          <w:sz w:val="20"/>
          <w:szCs w:val="20"/>
        </w:rPr>
        <w:t>, the TRAUB TNA500</w:t>
      </w:r>
      <w:r w:rsidR="00871A6F">
        <w:rPr>
          <w:rFonts w:ascii="Arial" w:hAnsi="Arial"/>
          <w:sz w:val="20"/>
          <w:szCs w:val="20"/>
        </w:rPr>
        <w:t xml:space="preserve">, </w:t>
      </w:r>
      <w:r>
        <w:rPr>
          <w:rFonts w:ascii="Arial" w:hAnsi="Arial"/>
          <w:sz w:val="20"/>
          <w:szCs w:val="20"/>
        </w:rPr>
        <w:t>like the TNA400</w:t>
      </w:r>
      <w:r w:rsidR="00871A6F">
        <w:rPr>
          <w:rFonts w:ascii="Arial" w:hAnsi="Arial"/>
          <w:sz w:val="20"/>
          <w:szCs w:val="20"/>
        </w:rPr>
        <w:t xml:space="preserve">, </w:t>
      </w:r>
      <w:r>
        <w:rPr>
          <w:rFonts w:ascii="Arial" w:hAnsi="Arial"/>
          <w:sz w:val="20"/>
          <w:szCs w:val="20"/>
        </w:rPr>
        <w:t>offers the possibility of using a tailstock mounted on generously dimensioned roller guides. As an option, however, the machine is also available with an A8 counter spindle, which allows the operator to use the parts machined on the main spindle for rear-end machining with precise positioning and concentricity.</w:t>
      </w:r>
    </w:p>
    <w:p w14:paraId="085D5A02" w14:textId="63012E58" w:rsidR="009B4E84" w:rsidRPr="009B4E84" w:rsidRDefault="009B4E84" w:rsidP="009B4E84">
      <w:pPr>
        <w:spacing w:after="200" w:line="360" w:lineRule="auto"/>
        <w:ind w:left="142"/>
        <w:jc w:val="both"/>
        <w:rPr>
          <w:rFonts w:ascii="Arial" w:eastAsiaTheme="minorHAnsi" w:hAnsi="Arial" w:cs="Arial"/>
          <w:sz w:val="20"/>
          <w:szCs w:val="20"/>
        </w:rPr>
      </w:pPr>
      <w:r>
        <w:rPr>
          <w:rFonts w:ascii="Arial" w:hAnsi="Arial"/>
          <w:sz w:val="20"/>
          <w:szCs w:val="20"/>
        </w:rPr>
        <w:t xml:space="preserve">In this counter spindle version, the TNA500 is equipped with a VDI40 radial turret. Its 12 stations use the patented INDEX W-serration. Their profile ensures that the basic holders on the tool turret </w:t>
      </w:r>
      <w:proofErr w:type="gramStart"/>
      <w:r>
        <w:rPr>
          <w:rFonts w:ascii="Arial" w:hAnsi="Arial"/>
          <w:sz w:val="20"/>
          <w:szCs w:val="20"/>
        </w:rPr>
        <w:t>can be aligned</w:t>
      </w:r>
      <w:proofErr w:type="gramEnd"/>
      <w:r>
        <w:rPr>
          <w:rFonts w:ascii="Arial" w:hAnsi="Arial"/>
          <w:sz w:val="20"/>
          <w:szCs w:val="20"/>
        </w:rPr>
        <w:t xml:space="preserve"> quickly and easily. </w:t>
      </w:r>
      <w:r w:rsidR="00871A6F">
        <w:rPr>
          <w:rFonts w:ascii="Arial" w:hAnsi="Arial"/>
          <w:sz w:val="20"/>
          <w:szCs w:val="20"/>
        </w:rPr>
        <w:t>The r</w:t>
      </w:r>
      <w:r>
        <w:rPr>
          <w:rFonts w:ascii="Arial" w:hAnsi="Arial"/>
          <w:sz w:val="20"/>
          <w:szCs w:val="20"/>
        </w:rPr>
        <w:t xml:space="preserve">epeatability </w:t>
      </w:r>
      <w:r w:rsidR="00871A6F">
        <w:rPr>
          <w:rFonts w:ascii="Arial" w:hAnsi="Arial"/>
          <w:sz w:val="20"/>
          <w:szCs w:val="20"/>
        </w:rPr>
        <w:t xml:space="preserve">of the system </w:t>
      </w:r>
      <w:r>
        <w:rPr>
          <w:rFonts w:ascii="Arial" w:hAnsi="Arial"/>
          <w:sz w:val="20"/>
          <w:szCs w:val="20"/>
        </w:rPr>
        <w:t>achieves results in the micron range.</w:t>
      </w:r>
    </w:p>
    <w:p w14:paraId="0052AD90" w14:textId="77777777" w:rsidR="009B4E84" w:rsidRPr="009B4E84" w:rsidRDefault="009B4E84" w:rsidP="009B4E84">
      <w:pPr>
        <w:spacing w:after="200" w:line="360" w:lineRule="auto"/>
        <w:ind w:left="142"/>
        <w:jc w:val="both"/>
        <w:rPr>
          <w:rFonts w:ascii="Arial" w:eastAsiaTheme="minorHAnsi" w:hAnsi="Arial" w:cs="Arial"/>
          <w:sz w:val="20"/>
          <w:szCs w:val="20"/>
        </w:rPr>
      </w:pPr>
      <w:r>
        <w:rPr>
          <w:rFonts w:ascii="Arial" w:hAnsi="Arial"/>
          <w:sz w:val="20"/>
          <w:szCs w:val="20"/>
        </w:rPr>
        <w:lastRenderedPageBreak/>
        <w:t xml:space="preserve">Instead of the radial turret, an alternative option is the installation of a VDI40 disk-type turret. Its main strong points come to the fore, in particular, when using large solid drills or boring bars, since this design principle means that forces </w:t>
      </w:r>
      <w:proofErr w:type="gramStart"/>
      <w:r>
        <w:rPr>
          <w:rFonts w:ascii="Arial" w:hAnsi="Arial"/>
          <w:sz w:val="20"/>
          <w:szCs w:val="20"/>
        </w:rPr>
        <w:t>are transmitted</w:t>
      </w:r>
      <w:proofErr w:type="gramEnd"/>
      <w:r>
        <w:rPr>
          <w:rFonts w:ascii="Arial" w:hAnsi="Arial"/>
          <w:sz w:val="20"/>
          <w:szCs w:val="20"/>
        </w:rPr>
        <w:t xml:space="preserve"> vertically into the turret.</w:t>
      </w:r>
    </w:p>
    <w:p w14:paraId="7ED90E94" w14:textId="77777777" w:rsidR="009B4E84" w:rsidRPr="00A33EFC" w:rsidRDefault="009B4E84" w:rsidP="009B4E84">
      <w:pPr>
        <w:spacing w:after="200" w:line="360" w:lineRule="auto"/>
        <w:ind w:left="142"/>
        <w:jc w:val="both"/>
        <w:rPr>
          <w:rFonts w:ascii="Arial" w:eastAsiaTheme="minorHAnsi" w:hAnsi="Arial" w:cs="Arial"/>
          <w:b/>
          <w:sz w:val="20"/>
          <w:szCs w:val="20"/>
        </w:rPr>
      </w:pPr>
      <w:r>
        <w:rPr>
          <w:rFonts w:ascii="Arial" w:hAnsi="Arial"/>
          <w:b/>
          <w:sz w:val="20"/>
          <w:szCs w:val="20"/>
        </w:rPr>
        <w:t>High efficiency through automation</w:t>
      </w:r>
    </w:p>
    <w:p w14:paraId="6811367B" w14:textId="1E2CB37A" w:rsidR="009B4E84" w:rsidRPr="009B4E84" w:rsidRDefault="009B4E84" w:rsidP="009B4E84">
      <w:pPr>
        <w:spacing w:after="200" w:line="360" w:lineRule="auto"/>
        <w:ind w:left="142"/>
        <w:jc w:val="both"/>
        <w:rPr>
          <w:rFonts w:ascii="Arial" w:eastAsiaTheme="minorHAnsi" w:hAnsi="Arial" w:cs="Arial"/>
          <w:sz w:val="20"/>
          <w:szCs w:val="20"/>
        </w:rPr>
      </w:pPr>
      <w:r>
        <w:rPr>
          <w:rFonts w:ascii="Arial" w:hAnsi="Arial"/>
          <w:sz w:val="20"/>
          <w:szCs w:val="20"/>
        </w:rPr>
        <w:t>The TRAUB TNA500 universal turning machin</w:t>
      </w:r>
      <w:r w:rsidR="00871A6F">
        <w:rPr>
          <w:rFonts w:ascii="Arial" w:hAnsi="Arial"/>
          <w:sz w:val="20"/>
          <w:szCs w:val="20"/>
        </w:rPr>
        <w:t>e,</w:t>
      </w:r>
      <w:r>
        <w:rPr>
          <w:rFonts w:ascii="Arial" w:hAnsi="Arial"/>
          <w:sz w:val="20"/>
          <w:szCs w:val="20"/>
        </w:rPr>
        <w:t xml:space="preserve"> like its platform siblings</w:t>
      </w:r>
      <w:r w:rsidR="00871A6F">
        <w:rPr>
          <w:rFonts w:ascii="Arial" w:hAnsi="Arial"/>
          <w:sz w:val="20"/>
          <w:szCs w:val="20"/>
        </w:rPr>
        <w:t>,</w:t>
      </w:r>
      <w:r>
        <w:rPr>
          <w:rFonts w:ascii="Arial" w:hAnsi="Arial"/>
          <w:sz w:val="20"/>
          <w:szCs w:val="20"/>
        </w:rPr>
        <w:t xml:space="preserve"> is not only suitable for small batch production. Options are also available for machining medium-size batches. </w:t>
      </w:r>
      <w:r w:rsidR="00871A6F">
        <w:rPr>
          <w:rFonts w:ascii="Arial" w:hAnsi="Arial"/>
          <w:sz w:val="20"/>
          <w:szCs w:val="20"/>
        </w:rPr>
        <w:t>For example, t</w:t>
      </w:r>
      <w:r>
        <w:rPr>
          <w:rFonts w:ascii="Arial" w:hAnsi="Arial"/>
          <w:sz w:val="20"/>
          <w:szCs w:val="20"/>
        </w:rPr>
        <w:t>here is an optional bar package for use in attaching a bar loader, which consists of the required hollow clamping cylinder and a remnant/</w:t>
      </w:r>
      <w:proofErr w:type="spellStart"/>
      <w:r>
        <w:rPr>
          <w:rFonts w:ascii="Arial" w:hAnsi="Arial"/>
          <w:sz w:val="20"/>
          <w:szCs w:val="20"/>
        </w:rPr>
        <w:t>workpiece</w:t>
      </w:r>
      <w:proofErr w:type="spellEnd"/>
      <w:r>
        <w:rPr>
          <w:rFonts w:ascii="Arial" w:hAnsi="Arial"/>
          <w:sz w:val="20"/>
          <w:szCs w:val="20"/>
        </w:rPr>
        <w:t xml:space="preserve"> removal unit. This handling device can accommodate </w:t>
      </w:r>
      <w:proofErr w:type="spellStart"/>
      <w:r>
        <w:rPr>
          <w:rFonts w:ascii="Arial" w:hAnsi="Arial"/>
          <w:sz w:val="20"/>
          <w:szCs w:val="20"/>
        </w:rPr>
        <w:t>workpieces</w:t>
      </w:r>
      <w:proofErr w:type="spellEnd"/>
      <w:r>
        <w:rPr>
          <w:rFonts w:ascii="Arial" w:hAnsi="Arial"/>
          <w:sz w:val="20"/>
          <w:szCs w:val="20"/>
        </w:rPr>
        <w:t xml:space="preserve"> up to a main and counter spindle size corresponding to the bar clearance and place them on a conveyor belt.</w:t>
      </w:r>
    </w:p>
    <w:p w14:paraId="7763F881" w14:textId="69E64047" w:rsidR="00E003A6" w:rsidRDefault="009854FC" w:rsidP="00E003A6">
      <w:pPr>
        <w:spacing w:after="200" w:line="360" w:lineRule="auto"/>
        <w:ind w:left="142"/>
        <w:jc w:val="both"/>
        <w:rPr>
          <w:rFonts w:ascii="Arial" w:eastAsiaTheme="minorHAnsi" w:hAnsi="Arial" w:cs="Arial"/>
          <w:sz w:val="20"/>
          <w:szCs w:val="20"/>
        </w:rPr>
      </w:pPr>
      <w:r>
        <w:rPr>
          <w:rFonts w:ascii="Arial" w:hAnsi="Arial"/>
          <w:sz w:val="20"/>
          <w:szCs w:val="20"/>
        </w:rPr>
        <w:t xml:space="preserve">The universal turning machines are now also available with an integrated </w:t>
      </w:r>
      <w:proofErr w:type="spellStart"/>
      <w:r>
        <w:rPr>
          <w:rFonts w:ascii="Arial" w:hAnsi="Arial"/>
          <w:sz w:val="20"/>
          <w:szCs w:val="20"/>
        </w:rPr>
        <w:t>iXcenter</w:t>
      </w:r>
      <w:proofErr w:type="spellEnd"/>
      <w:r>
        <w:rPr>
          <w:rFonts w:ascii="Arial" w:hAnsi="Arial"/>
          <w:sz w:val="20"/>
          <w:szCs w:val="20"/>
        </w:rPr>
        <w:t xml:space="preserve"> robot cell, which supports </w:t>
      </w:r>
      <w:proofErr w:type="gramStart"/>
      <w:r>
        <w:rPr>
          <w:rFonts w:ascii="Arial" w:hAnsi="Arial"/>
          <w:sz w:val="20"/>
          <w:szCs w:val="20"/>
        </w:rPr>
        <w:t>fully-automated</w:t>
      </w:r>
      <w:proofErr w:type="gramEnd"/>
      <w:r>
        <w:rPr>
          <w:rFonts w:ascii="Arial" w:hAnsi="Arial"/>
          <w:sz w:val="20"/>
          <w:szCs w:val="20"/>
        </w:rPr>
        <w:t xml:space="preserve"> operation. It is located on a platform equipped with linear guides and is fixed in front of the machine’s working area during production. The 6-axis robot </w:t>
      </w:r>
      <w:r w:rsidR="00871A6F">
        <w:rPr>
          <w:rFonts w:ascii="Arial" w:hAnsi="Arial"/>
          <w:sz w:val="20"/>
          <w:szCs w:val="20"/>
        </w:rPr>
        <w:t xml:space="preserve">offers </w:t>
      </w:r>
      <w:r>
        <w:rPr>
          <w:rFonts w:ascii="Arial" w:hAnsi="Arial"/>
          <w:sz w:val="20"/>
          <w:szCs w:val="20"/>
        </w:rPr>
        <w:t>up to 12 kg load capacity</w:t>
      </w:r>
      <w:r w:rsidR="00871A6F">
        <w:rPr>
          <w:rFonts w:ascii="Arial" w:hAnsi="Arial"/>
          <w:sz w:val="20"/>
          <w:szCs w:val="20"/>
        </w:rPr>
        <w:t xml:space="preserve"> and</w:t>
      </w:r>
      <w:r>
        <w:rPr>
          <w:rFonts w:ascii="Arial" w:hAnsi="Arial"/>
          <w:sz w:val="20"/>
          <w:szCs w:val="20"/>
        </w:rPr>
        <w:t xml:space="preserve"> accesses the </w:t>
      </w:r>
      <w:proofErr w:type="gramStart"/>
      <w:r>
        <w:rPr>
          <w:rFonts w:ascii="Arial" w:hAnsi="Arial"/>
          <w:sz w:val="20"/>
          <w:szCs w:val="20"/>
        </w:rPr>
        <w:t>machine’s</w:t>
      </w:r>
      <w:proofErr w:type="gramEnd"/>
      <w:r>
        <w:rPr>
          <w:rFonts w:ascii="Arial" w:hAnsi="Arial"/>
          <w:sz w:val="20"/>
          <w:szCs w:val="20"/>
        </w:rPr>
        <w:t xml:space="preserve"> working area via the machine door, which opens automatically behind the robot cell. The </w:t>
      </w:r>
      <w:proofErr w:type="spellStart"/>
      <w:r>
        <w:rPr>
          <w:rFonts w:ascii="Arial" w:hAnsi="Arial"/>
          <w:sz w:val="20"/>
          <w:szCs w:val="20"/>
        </w:rPr>
        <w:t>iXcenter</w:t>
      </w:r>
      <w:proofErr w:type="spellEnd"/>
      <w:r>
        <w:rPr>
          <w:rFonts w:ascii="Arial" w:hAnsi="Arial"/>
          <w:sz w:val="20"/>
          <w:szCs w:val="20"/>
        </w:rPr>
        <w:t xml:space="preserve"> features a space-saving vertical storage system with up to 22</w:t>
      </w:r>
      <w:r w:rsidR="00871A6F">
        <w:rPr>
          <w:rFonts w:ascii="Arial" w:hAnsi="Arial"/>
          <w:sz w:val="20"/>
          <w:szCs w:val="20"/>
        </w:rPr>
        <w:t xml:space="preserve"> stacked</w:t>
      </w:r>
      <w:r>
        <w:rPr>
          <w:rFonts w:ascii="Arial" w:hAnsi="Arial"/>
          <w:sz w:val="20"/>
          <w:szCs w:val="20"/>
        </w:rPr>
        <w:t xml:space="preserve"> pallets (600 x 400 mm). Downstream processes, such as cleaning, measuring, and deburring, </w:t>
      </w:r>
      <w:proofErr w:type="gramStart"/>
      <w:r>
        <w:rPr>
          <w:rFonts w:ascii="Arial" w:hAnsi="Arial"/>
          <w:sz w:val="20"/>
          <w:szCs w:val="20"/>
        </w:rPr>
        <w:t>can also be integrated</w:t>
      </w:r>
      <w:proofErr w:type="gramEnd"/>
      <w:r>
        <w:rPr>
          <w:rFonts w:ascii="Arial" w:hAnsi="Arial"/>
          <w:sz w:val="20"/>
          <w:szCs w:val="20"/>
        </w:rPr>
        <w:t xml:space="preserve"> in the robot cell.</w:t>
      </w:r>
    </w:p>
    <w:p w14:paraId="51415550" w14:textId="77777777" w:rsidR="009B4E84" w:rsidRPr="009B4E84" w:rsidRDefault="009B4E84" w:rsidP="009B4E84">
      <w:pPr>
        <w:spacing w:after="200" w:line="360" w:lineRule="auto"/>
        <w:ind w:left="142"/>
        <w:jc w:val="both"/>
        <w:rPr>
          <w:rFonts w:ascii="Arial" w:eastAsiaTheme="minorHAnsi" w:hAnsi="Arial" w:cs="Arial"/>
          <w:b/>
          <w:sz w:val="20"/>
          <w:szCs w:val="20"/>
        </w:rPr>
      </w:pPr>
      <w:r>
        <w:rPr>
          <w:rFonts w:ascii="Arial" w:hAnsi="Arial"/>
          <w:b/>
          <w:sz w:val="20"/>
          <w:szCs w:val="20"/>
        </w:rPr>
        <w:t>TRAUB TNA500 – the right machine for tough production applications</w:t>
      </w:r>
    </w:p>
    <w:p w14:paraId="5272BFFE" w14:textId="77777777" w:rsidR="009B4E84" w:rsidRPr="00F71B39" w:rsidRDefault="009B4E84" w:rsidP="00F71B39">
      <w:pPr>
        <w:pStyle w:val="Listenabsatz"/>
        <w:numPr>
          <w:ilvl w:val="0"/>
          <w:numId w:val="5"/>
        </w:numPr>
        <w:spacing w:line="360" w:lineRule="auto"/>
        <w:jc w:val="both"/>
        <w:rPr>
          <w:rFonts w:ascii="Arial" w:eastAsiaTheme="minorHAnsi" w:hAnsi="Arial" w:cs="Arial"/>
          <w:sz w:val="20"/>
          <w:szCs w:val="20"/>
        </w:rPr>
      </w:pPr>
      <w:r>
        <w:rPr>
          <w:rFonts w:ascii="Arial" w:hAnsi="Arial"/>
          <w:sz w:val="20"/>
          <w:szCs w:val="20"/>
        </w:rPr>
        <w:t>Rigid mineral cast bed in 45˚ block design for high accuracy</w:t>
      </w:r>
    </w:p>
    <w:p w14:paraId="173C5CA0" w14:textId="77777777" w:rsidR="009B4E84" w:rsidRPr="00AB6153" w:rsidRDefault="009B4E84" w:rsidP="00F71B39">
      <w:pPr>
        <w:pStyle w:val="Listenabsatz"/>
        <w:numPr>
          <w:ilvl w:val="0"/>
          <w:numId w:val="5"/>
        </w:numPr>
        <w:spacing w:line="360" w:lineRule="auto"/>
        <w:jc w:val="both"/>
        <w:rPr>
          <w:rFonts w:ascii="Arial" w:eastAsiaTheme="minorHAnsi" w:hAnsi="Arial" w:cs="Arial"/>
          <w:sz w:val="20"/>
          <w:szCs w:val="20"/>
        </w:rPr>
      </w:pPr>
      <w:r>
        <w:rPr>
          <w:rFonts w:ascii="Arial" w:hAnsi="Arial"/>
          <w:sz w:val="20"/>
          <w:szCs w:val="20"/>
        </w:rPr>
        <w:t>A11 working spindle with belt drive for high torques</w:t>
      </w:r>
    </w:p>
    <w:p w14:paraId="01BA2871" w14:textId="77777777" w:rsidR="009B4E84" w:rsidRPr="00AB6153" w:rsidRDefault="009B4E84" w:rsidP="00F71B39">
      <w:pPr>
        <w:pStyle w:val="Listenabsatz"/>
        <w:numPr>
          <w:ilvl w:val="0"/>
          <w:numId w:val="5"/>
        </w:numPr>
        <w:spacing w:line="360" w:lineRule="auto"/>
        <w:jc w:val="both"/>
        <w:rPr>
          <w:rFonts w:ascii="Arial" w:eastAsiaTheme="minorHAnsi" w:hAnsi="Arial" w:cs="Arial"/>
          <w:sz w:val="20"/>
          <w:szCs w:val="20"/>
        </w:rPr>
      </w:pPr>
      <w:r>
        <w:rPr>
          <w:rFonts w:ascii="Arial" w:hAnsi="Arial"/>
          <w:sz w:val="20"/>
          <w:szCs w:val="20"/>
        </w:rPr>
        <w:t>Spindle clearance Ø 102 mm, chuck up to Ø 400 mm</w:t>
      </w:r>
    </w:p>
    <w:p w14:paraId="5DAE2102" w14:textId="77777777" w:rsidR="009B4E84" w:rsidRPr="00AB6153" w:rsidRDefault="009B4E84" w:rsidP="00F71B39">
      <w:pPr>
        <w:pStyle w:val="Listenabsatz"/>
        <w:numPr>
          <w:ilvl w:val="0"/>
          <w:numId w:val="5"/>
        </w:numPr>
        <w:spacing w:line="360" w:lineRule="auto"/>
        <w:jc w:val="both"/>
        <w:rPr>
          <w:rFonts w:ascii="Arial" w:eastAsiaTheme="minorHAnsi" w:hAnsi="Arial" w:cs="Arial"/>
          <w:sz w:val="20"/>
          <w:szCs w:val="20"/>
        </w:rPr>
      </w:pPr>
      <w:r>
        <w:rPr>
          <w:rFonts w:ascii="Arial" w:hAnsi="Arial"/>
          <w:sz w:val="20"/>
          <w:szCs w:val="20"/>
        </w:rPr>
        <w:t>Generously designed bed guides</w:t>
      </w:r>
    </w:p>
    <w:p w14:paraId="7C353F23" w14:textId="77777777" w:rsidR="009B4E84" w:rsidRPr="00AB6153" w:rsidRDefault="009B4E84" w:rsidP="00F71B39">
      <w:pPr>
        <w:pStyle w:val="Listenabsatz"/>
        <w:numPr>
          <w:ilvl w:val="0"/>
          <w:numId w:val="5"/>
        </w:numPr>
        <w:spacing w:line="360" w:lineRule="auto"/>
        <w:jc w:val="both"/>
        <w:rPr>
          <w:rFonts w:ascii="Arial" w:eastAsiaTheme="minorHAnsi" w:hAnsi="Arial" w:cs="Arial"/>
          <w:sz w:val="20"/>
          <w:szCs w:val="20"/>
        </w:rPr>
      </w:pPr>
      <w:r>
        <w:rPr>
          <w:rFonts w:ascii="Arial" w:hAnsi="Arial"/>
          <w:sz w:val="20"/>
          <w:szCs w:val="20"/>
        </w:rPr>
        <w:t>Radial turret for 12 tools with VDI 40 mounting and W-serration for high process reliability or disk-type turret for 12 tools with VDI 40 mounting</w:t>
      </w:r>
    </w:p>
    <w:p w14:paraId="21C42AC3" w14:textId="77777777" w:rsidR="009B4E84" w:rsidRPr="00AB6153" w:rsidRDefault="009B4E84" w:rsidP="00F71B39">
      <w:pPr>
        <w:pStyle w:val="Listenabsatz"/>
        <w:numPr>
          <w:ilvl w:val="0"/>
          <w:numId w:val="5"/>
        </w:numPr>
        <w:spacing w:line="360" w:lineRule="auto"/>
        <w:jc w:val="both"/>
        <w:rPr>
          <w:rFonts w:ascii="Arial" w:eastAsiaTheme="minorHAnsi" w:hAnsi="Arial" w:cs="Arial"/>
          <w:sz w:val="20"/>
          <w:szCs w:val="20"/>
        </w:rPr>
      </w:pPr>
      <w:r>
        <w:rPr>
          <w:rFonts w:ascii="Arial" w:hAnsi="Arial"/>
          <w:sz w:val="20"/>
          <w:szCs w:val="20"/>
        </w:rPr>
        <w:t>Orthogonal, linear Y-axis for high accuracy</w:t>
      </w:r>
    </w:p>
    <w:p w14:paraId="7DA936DB" w14:textId="77777777" w:rsidR="005F3E24" w:rsidRPr="00871A6F" w:rsidRDefault="009B4E84" w:rsidP="00F71B39">
      <w:pPr>
        <w:pStyle w:val="Listenabsatz"/>
        <w:numPr>
          <w:ilvl w:val="0"/>
          <w:numId w:val="5"/>
        </w:numPr>
        <w:spacing w:line="360" w:lineRule="auto"/>
        <w:jc w:val="both"/>
        <w:rPr>
          <w:rFonts w:ascii="Arial" w:eastAsiaTheme="minorHAnsi" w:hAnsi="Arial" w:cs="Arial"/>
          <w:sz w:val="20"/>
          <w:szCs w:val="20"/>
          <w:lang w:val="fr-FR"/>
        </w:rPr>
      </w:pPr>
      <w:r w:rsidRPr="00871A6F">
        <w:rPr>
          <w:rFonts w:ascii="Arial" w:hAnsi="Arial"/>
          <w:sz w:val="20"/>
          <w:szCs w:val="20"/>
          <w:lang w:val="fr-FR"/>
        </w:rPr>
        <w:t xml:space="preserve">Large axis traverse </w:t>
      </w:r>
      <w:proofErr w:type="spellStart"/>
      <w:r w:rsidRPr="00871A6F">
        <w:rPr>
          <w:rFonts w:ascii="Arial" w:hAnsi="Arial"/>
          <w:sz w:val="20"/>
          <w:szCs w:val="20"/>
          <w:lang w:val="fr-FR"/>
        </w:rPr>
        <w:t>paths</w:t>
      </w:r>
      <w:proofErr w:type="spellEnd"/>
      <w:r w:rsidRPr="00871A6F">
        <w:rPr>
          <w:rFonts w:ascii="Arial" w:hAnsi="Arial"/>
          <w:sz w:val="20"/>
          <w:szCs w:val="20"/>
          <w:lang w:val="fr-FR"/>
        </w:rPr>
        <w:t xml:space="preserve"> X= 245 mm / Y= ±60 mm / Z = 750 mm</w:t>
      </w:r>
    </w:p>
    <w:p w14:paraId="5FAA5C5A" w14:textId="77777777" w:rsidR="00C74E26" w:rsidRPr="00AB6153" w:rsidRDefault="00C74E26" w:rsidP="00F71B39">
      <w:pPr>
        <w:pStyle w:val="Listenabsatz"/>
        <w:numPr>
          <w:ilvl w:val="0"/>
          <w:numId w:val="5"/>
        </w:numPr>
        <w:spacing w:line="360" w:lineRule="auto"/>
        <w:jc w:val="both"/>
        <w:rPr>
          <w:rFonts w:ascii="Arial" w:eastAsiaTheme="minorHAnsi" w:hAnsi="Arial" w:cs="Arial"/>
          <w:sz w:val="20"/>
          <w:szCs w:val="20"/>
        </w:rPr>
      </w:pPr>
      <w:proofErr w:type="spellStart"/>
      <w:r>
        <w:rPr>
          <w:rFonts w:ascii="Arial" w:hAnsi="Arial"/>
          <w:sz w:val="20"/>
          <w:szCs w:val="20"/>
        </w:rPr>
        <w:t>iXpanel</w:t>
      </w:r>
      <w:proofErr w:type="spellEnd"/>
      <w:r>
        <w:rPr>
          <w:rFonts w:ascii="Arial" w:hAnsi="Arial"/>
          <w:sz w:val="20"/>
          <w:szCs w:val="20"/>
        </w:rPr>
        <w:t xml:space="preserve"> – i4.0 ready operating system</w:t>
      </w:r>
    </w:p>
    <w:p w14:paraId="25A5DF02" w14:textId="77777777" w:rsidR="00C74E26" w:rsidRDefault="00C74E26" w:rsidP="00C74E26">
      <w:pPr>
        <w:spacing w:after="200" w:line="360" w:lineRule="auto"/>
        <w:ind w:left="142"/>
        <w:jc w:val="both"/>
        <w:rPr>
          <w:rFonts w:ascii="Arial" w:eastAsiaTheme="minorHAnsi" w:hAnsi="Arial" w:cs="Arial"/>
          <w:sz w:val="20"/>
          <w:szCs w:val="20"/>
          <w:lang w:eastAsia="en-US"/>
        </w:rPr>
      </w:pPr>
    </w:p>
    <w:p w14:paraId="6769224C" w14:textId="0CEA2223" w:rsidR="00A04D35" w:rsidRDefault="00A04D35">
      <w:pPr>
        <w:rPr>
          <w:rFonts w:ascii="Arial" w:hAnsi="Arial" w:cs="Arial"/>
          <w:sz w:val="20"/>
          <w:szCs w:val="20"/>
        </w:rPr>
      </w:pPr>
      <w:r>
        <w:rPr>
          <w:rFonts w:ascii="Arial" w:hAnsi="Arial" w:cs="Arial"/>
          <w:sz w:val="20"/>
          <w:szCs w:val="20"/>
        </w:rPr>
        <w:br w:type="page"/>
      </w:r>
    </w:p>
    <w:p w14:paraId="0D2C4F6A" w14:textId="2737981F" w:rsidR="00F32C8A" w:rsidRDefault="00F32C8A" w:rsidP="00F32C8A">
      <w:pPr>
        <w:suppressLineNumbers/>
        <w:spacing w:line="336" w:lineRule="auto"/>
        <w:ind w:left="142" w:right="1843"/>
        <w:rPr>
          <w:rFonts w:ascii="Arial" w:hAnsi="Arial" w:cs="Arial"/>
          <w:sz w:val="20"/>
          <w:szCs w:val="20"/>
        </w:rPr>
      </w:pPr>
    </w:p>
    <w:p w14:paraId="1AD3A08D" w14:textId="77777777" w:rsidR="00A04D35" w:rsidRPr="00D335FC" w:rsidRDefault="00A04D35" w:rsidP="00F32C8A">
      <w:pPr>
        <w:suppressLineNumbers/>
        <w:spacing w:line="336" w:lineRule="auto"/>
        <w:ind w:left="142" w:right="1843"/>
        <w:rPr>
          <w:rFonts w:ascii="Arial" w:hAnsi="Arial" w:cs="Arial"/>
          <w:sz w:val="20"/>
          <w:szCs w:val="20"/>
        </w:rPr>
      </w:pPr>
    </w:p>
    <w:p w14:paraId="47559DE4" w14:textId="77777777" w:rsidR="00F32C8A" w:rsidRPr="004920C8" w:rsidRDefault="00F32C8A" w:rsidP="00F32C8A">
      <w:pPr>
        <w:suppressLineNumbers/>
        <w:spacing w:line="336" w:lineRule="auto"/>
        <w:ind w:left="142" w:right="1843"/>
        <w:rPr>
          <w:rFonts w:ascii="Arial" w:hAnsi="Arial" w:cs="Arial"/>
          <w:sz w:val="20"/>
          <w:szCs w:val="20"/>
        </w:rPr>
      </w:pPr>
      <w:r>
        <w:rPr>
          <w:rFonts w:ascii="Arial" w:hAnsi="Arial"/>
          <w:b/>
          <w:sz w:val="20"/>
          <w:szCs w:val="20"/>
        </w:rPr>
        <w:t>Contact:</w:t>
      </w:r>
      <w:r>
        <w:rPr>
          <w:rFonts w:ascii="Arial" w:hAnsi="Arial"/>
          <w:sz w:val="20"/>
          <w:szCs w:val="20"/>
        </w:rPr>
        <w:tab/>
        <w:t>INDEX-</w:t>
      </w:r>
      <w:proofErr w:type="spellStart"/>
      <w:r>
        <w:rPr>
          <w:rFonts w:ascii="Arial" w:hAnsi="Arial"/>
          <w:sz w:val="20"/>
          <w:szCs w:val="20"/>
        </w:rPr>
        <w:t>Werke</w:t>
      </w:r>
      <w:proofErr w:type="spellEnd"/>
      <w:r>
        <w:rPr>
          <w:rFonts w:ascii="Arial" w:hAnsi="Arial"/>
          <w:sz w:val="20"/>
          <w:szCs w:val="20"/>
        </w:rPr>
        <w:t xml:space="preserve"> GmbH &amp; Co. KG Hahn &amp; </w:t>
      </w:r>
      <w:proofErr w:type="spellStart"/>
      <w:r>
        <w:rPr>
          <w:rFonts w:ascii="Arial" w:hAnsi="Arial"/>
          <w:sz w:val="20"/>
          <w:szCs w:val="20"/>
        </w:rPr>
        <w:t>Tessky</w:t>
      </w:r>
      <w:proofErr w:type="spellEnd"/>
    </w:p>
    <w:p w14:paraId="3A971D54" w14:textId="77777777" w:rsidR="00F32C8A" w:rsidRPr="000A2464"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Rainer Gondek</w:t>
      </w:r>
    </w:p>
    <w:p w14:paraId="524CEFC3" w14:textId="77777777" w:rsidR="00F32C8A" w:rsidRPr="000A2464"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 xml:space="preserve">Global Marketing Director </w:t>
      </w:r>
    </w:p>
    <w:p w14:paraId="6C96FA48" w14:textId="77777777" w:rsidR="00F32C8A" w:rsidRPr="000A2464"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Phone: +49 (711) 3191-1286</w:t>
      </w:r>
    </w:p>
    <w:p w14:paraId="38561880" w14:textId="7C6D04BF" w:rsidR="005F3E24" w:rsidRPr="00297BCE" w:rsidRDefault="00BC40C7" w:rsidP="00297BCE">
      <w:pPr>
        <w:suppressLineNumbers/>
        <w:spacing w:line="336" w:lineRule="auto"/>
        <w:ind w:left="709" w:right="1843" w:firstLine="709"/>
        <w:rPr>
          <w:rFonts w:ascii="Arial" w:eastAsiaTheme="minorHAnsi" w:hAnsi="Arial" w:cs="Arial"/>
          <w:sz w:val="20"/>
          <w:szCs w:val="20"/>
          <w:lang w:eastAsia="en-US"/>
        </w:rPr>
      </w:pPr>
      <w:hyperlink r:id="rId8" w:history="1">
        <w:r w:rsidR="005C13C0" w:rsidRPr="00297BCE">
          <w:rPr>
            <w:rStyle w:val="Hyperlink"/>
            <w:rFonts w:ascii="Arial" w:hAnsi="Arial"/>
            <w:sz w:val="20"/>
            <w:szCs w:val="20"/>
          </w:rPr>
          <w:t>rainer.gondek@index-werke.de</w:t>
        </w:r>
      </w:hyperlink>
      <w:r w:rsidR="005C13C0" w:rsidRPr="00297BCE">
        <w:rPr>
          <w:rFonts w:ascii="Arial" w:hAnsi="Arial"/>
          <w:sz w:val="20"/>
          <w:szCs w:val="20"/>
        </w:rPr>
        <w:t xml:space="preserve"> </w:t>
      </w:r>
    </w:p>
    <w:p w14:paraId="59F6AFB4" w14:textId="77777777" w:rsidR="00F32C8A" w:rsidRPr="00297BCE" w:rsidRDefault="00F32C8A" w:rsidP="003C2277">
      <w:pPr>
        <w:spacing w:after="200" w:line="360" w:lineRule="auto"/>
        <w:ind w:left="142"/>
        <w:jc w:val="both"/>
        <w:rPr>
          <w:rFonts w:ascii="Arial" w:eastAsiaTheme="minorHAnsi" w:hAnsi="Arial" w:cs="Arial"/>
          <w:sz w:val="20"/>
          <w:szCs w:val="20"/>
          <w:lang w:eastAsia="en-US"/>
        </w:rPr>
      </w:pPr>
    </w:p>
    <w:p w14:paraId="67BF77FC" w14:textId="77777777" w:rsidR="005A353A" w:rsidRPr="00871A6F" w:rsidRDefault="00F32C8A" w:rsidP="005A353A">
      <w:pPr>
        <w:spacing w:after="200" w:line="360" w:lineRule="auto"/>
        <w:ind w:left="142"/>
        <w:jc w:val="both"/>
        <w:rPr>
          <w:rFonts w:ascii="Arial" w:eastAsiaTheme="minorHAnsi" w:hAnsi="Arial" w:cs="Arial"/>
          <w:b/>
          <w:sz w:val="20"/>
          <w:szCs w:val="20"/>
          <w:lang w:val="pt-BR"/>
        </w:rPr>
      </w:pPr>
      <w:proofErr w:type="spellStart"/>
      <w:r w:rsidRPr="00871A6F">
        <w:rPr>
          <w:rFonts w:ascii="Arial" w:hAnsi="Arial"/>
          <w:b/>
          <w:sz w:val="20"/>
          <w:szCs w:val="20"/>
          <w:lang w:val="pt-BR"/>
        </w:rPr>
        <w:t>Photos</w:t>
      </w:r>
      <w:proofErr w:type="spellEnd"/>
      <w:r w:rsidRPr="00871A6F">
        <w:rPr>
          <w:rFonts w:ascii="Arial" w:hAnsi="Arial"/>
          <w:b/>
          <w:sz w:val="20"/>
          <w:szCs w:val="20"/>
          <w:lang w:val="pt-BR"/>
        </w:rPr>
        <w:t>:</w:t>
      </w:r>
    </w:p>
    <w:p w14:paraId="2D0819B6" w14:textId="77777777" w:rsidR="00BF434B" w:rsidRPr="00D335FC" w:rsidRDefault="00BF434B" w:rsidP="00BF434B">
      <w:pPr>
        <w:spacing w:after="200" w:line="360" w:lineRule="auto"/>
        <w:ind w:left="142"/>
        <w:jc w:val="both"/>
        <w:rPr>
          <w:rFonts w:ascii="Arial" w:eastAsiaTheme="minorHAnsi" w:hAnsi="Arial" w:cs="Arial"/>
          <w:sz w:val="20"/>
          <w:szCs w:val="20"/>
          <w:lang w:eastAsia="en-US"/>
        </w:rPr>
      </w:pPr>
      <w:r>
        <w:rPr>
          <w:noProof/>
          <w:lang w:val="de-DE" w:eastAsia="zh-CN"/>
        </w:rPr>
        <w:drawing>
          <wp:inline distT="0" distB="0" distL="0" distR="0" wp14:anchorId="65782572" wp14:editId="44A7B217">
            <wp:extent cx="6318953" cy="3495675"/>
            <wp:effectExtent l="0" t="0" r="0" b="0"/>
            <wp:docPr id="1" name="Grafik 1" descr="https://www.index-werke.de/fileadmin/user_upload/TRAUB/TNA500/tna500_clo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index-werke.de/fileadmin/user_upload/TRAUB/TNA500/tna500_clos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46268" cy="3510786"/>
                    </a:xfrm>
                    <a:prstGeom prst="rect">
                      <a:avLst/>
                    </a:prstGeom>
                    <a:noFill/>
                    <a:ln>
                      <a:noFill/>
                    </a:ln>
                  </pic:spPr>
                </pic:pic>
              </a:graphicData>
            </a:graphic>
          </wp:inline>
        </w:drawing>
      </w:r>
    </w:p>
    <w:p w14:paraId="6DF69CE1" w14:textId="7BC1C1B8" w:rsidR="00BF434B" w:rsidRPr="00297BCE" w:rsidRDefault="00BF434B" w:rsidP="00297BCE">
      <w:pPr>
        <w:pStyle w:val="berschrift1"/>
        <w:shd w:val="clear" w:color="auto" w:fill="FFFFFF"/>
        <w:spacing w:before="315" w:after="158" w:line="360" w:lineRule="auto"/>
        <w:rPr>
          <w:rFonts w:ascii="Arial" w:eastAsiaTheme="minorHAnsi" w:hAnsi="Arial" w:cs="Arial"/>
          <w:b w:val="0"/>
          <w:bCs w:val="0"/>
          <w:color w:val="auto"/>
          <w:sz w:val="20"/>
          <w:szCs w:val="20"/>
          <w:lang w:eastAsia="en-US"/>
        </w:rPr>
      </w:pPr>
      <w:r w:rsidRPr="00297BCE">
        <w:rPr>
          <w:rFonts w:ascii="Arial" w:eastAsiaTheme="minorHAnsi" w:hAnsi="Arial" w:cs="Arial"/>
          <w:color w:val="auto"/>
          <w:sz w:val="20"/>
          <w:szCs w:val="20"/>
          <w:lang w:eastAsia="en-US"/>
        </w:rPr>
        <w:t>Figure</w:t>
      </w:r>
      <w:r w:rsidRPr="00BF434B">
        <w:rPr>
          <w:rFonts w:ascii="Arial" w:eastAsiaTheme="minorHAnsi" w:hAnsi="Arial" w:cs="Arial"/>
          <w:color w:val="auto"/>
          <w:sz w:val="20"/>
          <w:szCs w:val="20"/>
          <w:lang w:eastAsia="en-US"/>
        </w:rPr>
        <w:t xml:space="preserve"> 001:</w:t>
      </w:r>
      <w:r w:rsidRPr="00000016">
        <w:rPr>
          <w:rFonts w:ascii="Arial" w:eastAsiaTheme="minorHAnsi" w:hAnsi="Arial" w:cs="Arial"/>
          <w:color w:val="auto"/>
          <w:sz w:val="20"/>
          <w:szCs w:val="20"/>
          <w:lang w:eastAsia="en-US"/>
        </w:rPr>
        <w:t xml:space="preserve"> </w:t>
      </w:r>
      <w:r w:rsidRPr="00297BCE">
        <w:rPr>
          <w:rFonts w:ascii="Arial" w:eastAsiaTheme="minorHAnsi" w:hAnsi="Arial" w:cs="Arial"/>
          <w:b w:val="0"/>
          <w:bCs w:val="0"/>
          <w:color w:val="auto"/>
          <w:sz w:val="20"/>
          <w:szCs w:val="20"/>
          <w:lang w:eastAsia="en-US"/>
        </w:rPr>
        <w:t xml:space="preserve">TNA500 CNC universal turning machine - </w:t>
      </w:r>
      <w:r w:rsidRPr="00BF434B">
        <w:rPr>
          <w:rFonts w:ascii="Arial" w:eastAsiaTheme="minorHAnsi" w:hAnsi="Arial" w:cs="Arial"/>
          <w:b w:val="0"/>
          <w:bCs w:val="0"/>
          <w:color w:val="auto"/>
          <w:sz w:val="20"/>
          <w:szCs w:val="20"/>
          <w:lang w:eastAsia="en-US"/>
        </w:rPr>
        <w:t>The right machine for use under toughest production conditions</w:t>
      </w:r>
    </w:p>
    <w:p w14:paraId="690D19BC" w14:textId="77777777" w:rsidR="00BF434B" w:rsidRPr="00BF434B" w:rsidRDefault="00BF434B" w:rsidP="00BF434B">
      <w:pPr>
        <w:spacing w:after="200" w:line="360" w:lineRule="auto"/>
        <w:ind w:left="142"/>
        <w:jc w:val="both"/>
        <w:rPr>
          <w:rFonts w:ascii="Arial" w:eastAsiaTheme="minorHAnsi" w:hAnsi="Arial" w:cs="Arial"/>
          <w:sz w:val="20"/>
          <w:szCs w:val="20"/>
          <w:lang w:eastAsia="en-US"/>
        </w:rPr>
      </w:pPr>
    </w:p>
    <w:p w14:paraId="36A13B48" w14:textId="10A66AA1" w:rsidR="00BF434B" w:rsidRDefault="00C60C4F" w:rsidP="00BF434B">
      <w:pPr>
        <w:spacing w:after="200" w:line="360" w:lineRule="auto"/>
        <w:ind w:left="142"/>
        <w:jc w:val="both"/>
        <w:rPr>
          <w:rFonts w:ascii="Arial" w:eastAsiaTheme="minorHAnsi" w:hAnsi="Arial" w:cs="Arial"/>
          <w:sz w:val="20"/>
          <w:szCs w:val="20"/>
          <w:lang w:eastAsia="en-US"/>
        </w:rPr>
      </w:pPr>
      <w:r w:rsidRPr="00C60C4F">
        <w:rPr>
          <w:rFonts w:ascii="Arial" w:eastAsiaTheme="minorHAnsi" w:hAnsi="Arial" w:cs="Arial"/>
          <w:noProof/>
          <w:sz w:val="20"/>
          <w:szCs w:val="20"/>
          <w:lang w:val="de-DE" w:eastAsia="zh-CN"/>
        </w:rPr>
        <w:lastRenderedPageBreak/>
        <w:drawing>
          <wp:inline distT="0" distB="0" distL="0" distR="0" wp14:anchorId="0A4E6158" wp14:editId="176F86D0">
            <wp:extent cx="5040630" cy="3786244"/>
            <wp:effectExtent l="0" t="0" r="7620" b="5080"/>
            <wp:docPr id="3" name="Grafik 3" descr="\\infs-12\index\index_intern\VMW_intern\Marketingdokumente\TRAUB_TNA400\Bilder\tna400_10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s-12\index\index_intern\VMW_intern\Marketingdokumente\TRAUB_TNA400\Bilder\tna400_1004-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40630" cy="3786244"/>
                    </a:xfrm>
                    <a:prstGeom prst="rect">
                      <a:avLst/>
                    </a:prstGeom>
                    <a:noFill/>
                    <a:ln>
                      <a:noFill/>
                    </a:ln>
                  </pic:spPr>
                </pic:pic>
              </a:graphicData>
            </a:graphic>
          </wp:inline>
        </w:drawing>
      </w:r>
    </w:p>
    <w:p w14:paraId="376AF875" w14:textId="74892515" w:rsidR="00422AE3" w:rsidRPr="00297BCE" w:rsidRDefault="00BF434B" w:rsidP="00BF434B">
      <w:pPr>
        <w:pStyle w:val="berschrift2"/>
        <w:shd w:val="clear" w:color="auto" w:fill="FFFFFF"/>
        <w:spacing w:before="315" w:after="158"/>
        <w:rPr>
          <w:rFonts w:ascii="Arial" w:eastAsiaTheme="minorHAnsi" w:hAnsi="Arial" w:cs="Arial"/>
          <w:sz w:val="20"/>
          <w:szCs w:val="20"/>
          <w:lang w:val="en-US" w:eastAsia="en-US"/>
        </w:rPr>
      </w:pPr>
      <w:r w:rsidRPr="00297BCE">
        <w:rPr>
          <w:rFonts w:ascii="Arial" w:eastAsiaTheme="minorHAnsi" w:hAnsi="Arial" w:cs="Arial"/>
          <w:b/>
          <w:color w:val="auto"/>
          <w:sz w:val="20"/>
          <w:szCs w:val="20"/>
          <w:lang w:val="en-US" w:eastAsia="en-US"/>
        </w:rPr>
        <w:t>Figure 002:</w:t>
      </w:r>
      <w:r w:rsidRPr="00297BCE">
        <w:rPr>
          <w:rFonts w:ascii="Arial" w:eastAsiaTheme="minorHAnsi" w:hAnsi="Arial" w:cs="Arial"/>
          <w:color w:val="auto"/>
          <w:sz w:val="20"/>
          <w:szCs w:val="20"/>
          <w:lang w:val="en-US" w:eastAsia="en-US"/>
        </w:rPr>
        <w:t xml:space="preserve"> </w:t>
      </w:r>
      <w:r w:rsidRPr="00297BCE">
        <w:rPr>
          <w:rFonts w:ascii="Arial" w:hAnsi="Arial"/>
          <w:color w:val="auto"/>
          <w:sz w:val="20"/>
          <w:szCs w:val="20"/>
          <w:lang w:val="en-US"/>
        </w:rPr>
        <w:t>Counter spindle with a VDI40 radial turret</w:t>
      </w:r>
    </w:p>
    <w:p w14:paraId="657FE451" w14:textId="77777777" w:rsidR="005A353A" w:rsidRPr="00297BCE" w:rsidRDefault="005A353A" w:rsidP="00D14773">
      <w:pPr>
        <w:spacing w:after="200" w:line="360" w:lineRule="auto"/>
        <w:ind w:left="142"/>
        <w:jc w:val="both"/>
        <w:rPr>
          <w:rFonts w:ascii="Arial" w:eastAsiaTheme="minorHAnsi" w:hAnsi="Arial" w:cs="Arial"/>
          <w:sz w:val="20"/>
          <w:szCs w:val="20"/>
          <w:lang w:eastAsia="en-US"/>
        </w:rPr>
      </w:pPr>
    </w:p>
    <w:sectPr w:rsidR="005A353A" w:rsidRPr="00297BCE" w:rsidSect="00E84366">
      <w:headerReference w:type="default" r:id="rId11"/>
      <w:footerReference w:type="default" r:id="rId12"/>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86817" w14:textId="77777777" w:rsidR="00761B83" w:rsidRDefault="00761B83">
      <w:r>
        <w:separator/>
      </w:r>
    </w:p>
  </w:endnote>
  <w:endnote w:type="continuationSeparator" w:id="0">
    <w:p w14:paraId="364B5597" w14:textId="77777777" w:rsidR="00761B83" w:rsidRDefault="00761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9D738" w14:textId="1C57AF28" w:rsidR="00F76584" w:rsidRPr="002A0A1F" w:rsidRDefault="00F76584">
    <w:pPr>
      <w:pStyle w:val="Fuzeile"/>
      <w:rPr>
        <w:rFonts w:ascii="Arial" w:hAnsi="Arial" w:cs="Arial"/>
        <w:sz w:val="18"/>
        <w:szCs w:val="18"/>
      </w:rPr>
    </w:pPr>
    <w:r>
      <w:rPr>
        <w:rFonts w:ascii="Arial" w:hAnsi="Arial"/>
        <w:sz w:val="18"/>
        <w:szCs w:val="18"/>
      </w:rPr>
      <w:t xml:space="preserve">                                                               Page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PAGE </w:instrText>
    </w:r>
    <w:r w:rsidRPr="002A0A1F">
      <w:rPr>
        <w:rStyle w:val="Seitenzahl"/>
        <w:rFonts w:ascii="Arial" w:hAnsi="Arial" w:cs="Arial"/>
        <w:sz w:val="18"/>
        <w:szCs w:val="18"/>
      </w:rPr>
      <w:fldChar w:fldCharType="separate"/>
    </w:r>
    <w:r w:rsidR="00297BCE">
      <w:rPr>
        <w:rStyle w:val="Seitenzahl"/>
        <w:rFonts w:ascii="Arial" w:hAnsi="Arial" w:cs="Arial"/>
        <w:noProof/>
        <w:sz w:val="18"/>
        <w:szCs w:val="18"/>
      </w:rPr>
      <w:t>3</w:t>
    </w:r>
    <w:r w:rsidRPr="002A0A1F">
      <w:rPr>
        <w:rStyle w:val="Seitenzahl"/>
        <w:rFonts w:ascii="Arial" w:hAnsi="Arial" w:cs="Arial"/>
        <w:sz w:val="18"/>
        <w:szCs w:val="18"/>
      </w:rPr>
      <w:fldChar w:fldCharType="end"/>
    </w:r>
    <w:r>
      <w:rPr>
        <w:rStyle w:val="Seitenzahl"/>
        <w:rFonts w:ascii="Arial" w:hAnsi="Arial"/>
        <w:sz w:val="18"/>
        <w:szCs w:val="18"/>
      </w:rPr>
      <w:t xml:space="preserve"> of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NUMPAGES </w:instrText>
    </w:r>
    <w:r w:rsidRPr="002A0A1F">
      <w:rPr>
        <w:rStyle w:val="Seitenzahl"/>
        <w:rFonts w:ascii="Arial" w:hAnsi="Arial" w:cs="Arial"/>
        <w:sz w:val="18"/>
        <w:szCs w:val="18"/>
      </w:rPr>
      <w:fldChar w:fldCharType="separate"/>
    </w:r>
    <w:r w:rsidR="00297BCE">
      <w:rPr>
        <w:rStyle w:val="Seitenzahl"/>
        <w:rFonts w:ascii="Arial" w:hAnsi="Arial" w:cs="Arial"/>
        <w:noProof/>
        <w:sz w:val="18"/>
        <w:szCs w:val="18"/>
      </w:rPr>
      <w:t>4</w:t>
    </w:r>
    <w:r w:rsidRPr="002A0A1F">
      <w:rPr>
        <w:rStyle w:val="Seitenzahl"/>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66DE73" w14:textId="77777777" w:rsidR="00761B83" w:rsidRDefault="00761B83">
      <w:r>
        <w:separator/>
      </w:r>
    </w:p>
  </w:footnote>
  <w:footnote w:type="continuationSeparator" w:id="0">
    <w:p w14:paraId="7B32DC2B" w14:textId="77777777" w:rsidR="00761B83" w:rsidRDefault="00761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2EBA7" w14:textId="77777777" w:rsidR="00F76584" w:rsidRPr="003D200C" w:rsidRDefault="00F76584" w:rsidP="000A2464">
    <w:pPr>
      <w:pStyle w:val="Kopfzeile"/>
      <w:tabs>
        <w:tab w:val="clear" w:pos="9072"/>
        <w:tab w:val="right" w:pos="9360"/>
      </w:tabs>
      <w:ind w:left="7799"/>
    </w:pPr>
    <w:r>
      <w:tab/>
    </w:r>
    <w:r>
      <w:rPr>
        <w:noProof/>
        <w:lang w:val="de-DE" w:eastAsia="zh-CN"/>
      </w:rPr>
      <w:drawing>
        <wp:inline distT="0" distB="0" distL="0" distR="0" wp14:anchorId="6896DF4A" wp14:editId="7F00F8E3">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6D875636" w14:textId="77777777" w:rsidR="008C66BE" w:rsidRDefault="008C66BE" w:rsidP="008C66BE">
    <w:pPr>
      <w:pStyle w:val="Kopfzeile"/>
      <w:tabs>
        <w:tab w:val="clear" w:pos="4536"/>
        <w:tab w:val="clear" w:pos="9072"/>
      </w:tabs>
      <w:ind w:left="6840"/>
      <w:jc w:val="right"/>
      <w:rPr>
        <w:rFonts w:ascii="Arial" w:hAnsi="Arial" w:cs="Arial"/>
        <w:sz w:val="16"/>
      </w:rPr>
    </w:pPr>
  </w:p>
  <w:p w14:paraId="7C033FB6" w14:textId="77777777" w:rsidR="008C66BE" w:rsidRPr="008178F5" w:rsidRDefault="000D22C6"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w:t>
    </w:r>
    <w:del w:id="1" w:author="Janke, Nicole" w:date="2020-06-23T10:27:00Z">
      <w:r w:rsidDel="00BC40C7">
        <w:rPr>
          <w:rFonts w:ascii="Arial" w:hAnsi="Arial"/>
          <w:sz w:val="16"/>
        </w:rPr>
        <w:delText xml:space="preserve">           </w:delText>
      </w:r>
    </w:del>
    <w:r>
      <w:rPr>
        <w:rFonts w:ascii="Arial" w:hAnsi="Arial"/>
        <w:sz w:val="16"/>
      </w:rPr>
      <w:t>TRAUB TNA500</w:t>
    </w:r>
  </w:p>
  <w:p w14:paraId="23B0311D" w14:textId="77777777" w:rsidR="00467F33" w:rsidRPr="003D200C"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3958F316" w14:textId="77777777" w:rsidR="00F76584" w:rsidRPr="003D200C" w:rsidRDefault="00F76584" w:rsidP="00AE64C2">
    <w:pPr>
      <w:pStyle w:val="Kopfzeile"/>
      <w:tabs>
        <w:tab w:val="clear" w:pos="4536"/>
        <w:tab w:val="clear" w:pos="9072"/>
      </w:tabs>
      <w:ind w:left="6840"/>
      <w:jc w:val="right"/>
      <w:rPr>
        <w:rFonts w:ascii="Arial" w:hAnsi="Arial" w:cs="Arial"/>
        <w:sz w:val="16"/>
      </w:rPr>
    </w:pPr>
  </w:p>
  <w:p w14:paraId="24726CC2" w14:textId="77777777" w:rsidR="00F76584" w:rsidRPr="00AE64C2" w:rsidRDefault="00F76584"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60E155F"/>
    <w:multiLevelType w:val="hybridMultilevel"/>
    <w:tmpl w:val="2AB0187E"/>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4" w15:restartNumberingAfterBreak="0">
    <w:nsid w:val="706F1ACC"/>
    <w:multiLevelType w:val="hybridMultilevel"/>
    <w:tmpl w:val="3D928730"/>
    <w:lvl w:ilvl="0" w:tplc="0407000B">
      <w:start w:val="1"/>
      <w:numFmt w:val="bullet"/>
      <w:lvlText w:val=""/>
      <w:lvlJc w:val="left"/>
      <w:pPr>
        <w:ind w:left="862" w:hanging="360"/>
      </w:pPr>
      <w:rPr>
        <w:rFonts w:ascii="Wingdings" w:hAnsi="Wingdings"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nke, Nicole">
    <w15:presenceInfo w15:providerId="None" w15:userId="Janke, Nico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00E53"/>
    <w:rsid w:val="00003F66"/>
    <w:rsid w:val="00013608"/>
    <w:rsid w:val="000145DC"/>
    <w:rsid w:val="000223C7"/>
    <w:rsid w:val="0002718C"/>
    <w:rsid w:val="000330EB"/>
    <w:rsid w:val="00033FAB"/>
    <w:rsid w:val="00037DD6"/>
    <w:rsid w:val="000417E2"/>
    <w:rsid w:val="00042DA3"/>
    <w:rsid w:val="00046FB5"/>
    <w:rsid w:val="00092A02"/>
    <w:rsid w:val="000A09F9"/>
    <w:rsid w:val="000A0DDD"/>
    <w:rsid w:val="000A2464"/>
    <w:rsid w:val="000A6B85"/>
    <w:rsid w:val="000A7F31"/>
    <w:rsid w:val="000B0B5B"/>
    <w:rsid w:val="000B1700"/>
    <w:rsid w:val="000C2336"/>
    <w:rsid w:val="000D0A3A"/>
    <w:rsid w:val="000D22C6"/>
    <w:rsid w:val="000D3A08"/>
    <w:rsid w:val="000D546A"/>
    <w:rsid w:val="000E7045"/>
    <w:rsid w:val="000E7E0D"/>
    <w:rsid w:val="00107B6B"/>
    <w:rsid w:val="00107F92"/>
    <w:rsid w:val="0011189B"/>
    <w:rsid w:val="00112619"/>
    <w:rsid w:val="00120659"/>
    <w:rsid w:val="00123D45"/>
    <w:rsid w:val="00130697"/>
    <w:rsid w:val="00131AC4"/>
    <w:rsid w:val="0013320E"/>
    <w:rsid w:val="001365DF"/>
    <w:rsid w:val="00143AF0"/>
    <w:rsid w:val="00144799"/>
    <w:rsid w:val="00144D74"/>
    <w:rsid w:val="00151DD5"/>
    <w:rsid w:val="0015427D"/>
    <w:rsid w:val="0016091D"/>
    <w:rsid w:val="00181FF2"/>
    <w:rsid w:val="001867F8"/>
    <w:rsid w:val="00186F99"/>
    <w:rsid w:val="00191224"/>
    <w:rsid w:val="001913D5"/>
    <w:rsid w:val="00192759"/>
    <w:rsid w:val="001960C7"/>
    <w:rsid w:val="001A1972"/>
    <w:rsid w:val="001B1E13"/>
    <w:rsid w:val="001B36CA"/>
    <w:rsid w:val="001B39F6"/>
    <w:rsid w:val="001B7AF4"/>
    <w:rsid w:val="001E05DD"/>
    <w:rsid w:val="001E1539"/>
    <w:rsid w:val="00201559"/>
    <w:rsid w:val="00206324"/>
    <w:rsid w:val="00207497"/>
    <w:rsid w:val="00207885"/>
    <w:rsid w:val="00211AF2"/>
    <w:rsid w:val="00212595"/>
    <w:rsid w:val="002208C9"/>
    <w:rsid w:val="002213FD"/>
    <w:rsid w:val="00224559"/>
    <w:rsid w:val="00225696"/>
    <w:rsid w:val="00235ED6"/>
    <w:rsid w:val="002361B1"/>
    <w:rsid w:val="002508F8"/>
    <w:rsid w:val="00252394"/>
    <w:rsid w:val="00256000"/>
    <w:rsid w:val="00261CB4"/>
    <w:rsid w:val="00262014"/>
    <w:rsid w:val="00262D8D"/>
    <w:rsid w:val="0026448E"/>
    <w:rsid w:val="00267FDD"/>
    <w:rsid w:val="0027071B"/>
    <w:rsid w:val="00270ADC"/>
    <w:rsid w:val="00284137"/>
    <w:rsid w:val="00284D73"/>
    <w:rsid w:val="00285D73"/>
    <w:rsid w:val="00294D30"/>
    <w:rsid w:val="00295D86"/>
    <w:rsid w:val="00297BCE"/>
    <w:rsid w:val="002A0A1F"/>
    <w:rsid w:val="002C2782"/>
    <w:rsid w:val="002C52CB"/>
    <w:rsid w:val="002D038B"/>
    <w:rsid w:val="002D0FF4"/>
    <w:rsid w:val="002D2928"/>
    <w:rsid w:val="002D37B1"/>
    <w:rsid w:val="002E4C83"/>
    <w:rsid w:val="002E52C6"/>
    <w:rsid w:val="002E572F"/>
    <w:rsid w:val="002E74F7"/>
    <w:rsid w:val="002F1927"/>
    <w:rsid w:val="002F40C9"/>
    <w:rsid w:val="002F51C3"/>
    <w:rsid w:val="002F7069"/>
    <w:rsid w:val="0030559E"/>
    <w:rsid w:val="0030628E"/>
    <w:rsid w:val="0030733E"/>
    <w:rsid w:val="003240E3"/>
    <w:rsid w:val="00334401"/>
    <w:rsid w:val="00350072"/>
    <w:rsid w:val="00353117"/>
    <w:rsid w:val="00360228"/>
    <w:rsid w:val="00360722"/>
    <w:rsid w:val="0036385F"/>
    <w:rsid w:val="0036726E"/>
    <w:rsid w:val="00367F5D"/>
    <w:rsid w:val="00371637"/>
    <w:rsid w:val="0037311D"/>
    <w:rsid w:val="0037625A"/>
    <w:rsid w:val="00377560"/>
    <w:rsid w:val="0037788C"/>
    <w:rsid w:val="00377F47"/>
    <w:rsid w:val="00381EF9"/>
    <w:rsid w:val="003860F4"/>
    <w:rsid w:val="003924B0"/>
    <w:rsid w:val="003925A8"/>
    <w:rsid w:val="00394986"/>
    <w:rsid w:val="003957DE"/>
    <w:rsid w:val="00395A28"/>
    <w:rsid w:val="00397A76"/>
    <w:rsid w:val="003A7C1B"/>
    <w:rsid w:val="003B0528"/>
    <w:rsid w:val="003B0F98"/>
    <w:rsid w:val="003B5BA9"/>
    <w:rsid w:val="003C0AF9"/>
    <w:rsid w:val="003C2277"/>
    <w:rsid w:val="003C6139"/>
    <w:rsid w:val="003E4D2B"/>
    <w:rsid w:val="003E5584"/>
    <w:rsid w:val="003F60D2"/>
    <w:rsid w:val="00406AB0"/>
    <w:rsid w:val="0041150F"/>
    <w:rsid w:val="00414CF2"/>
    <w:rsid w:val="00415A87"/>
    <w:rsid w:val="00415D03"/>
    <w:rsid w:val="004203A9"/>
    <w:rsid w:val="004204C8"/>
    <w:rsid w:val="00422AE3"/>
    <w:rsid w:val="00424E75"/>
    <w:rsid w:val="00426195"/>
    <w:rsid w:val="00432DD2"/>
    <w:rsid w:val="00433009"/>
    <w:rsid w:val="004409BF"/>
    <w:rsid w:val="00443DDF"/>
    <w:rsid w:val="00446750"/>
    <w:rsid w:val="00447215"/>
    <w:rsid w:val="0046004B"/>
    <w:rsid w:val="00460631"/>
    <w:rsid w:val="00463188"/>
    <w:rsid w:val="00463DF5"/>
    <w:rsid w:val="00467F33"/>
    <w:rsid w:val="004720E4"/>
    <w:rsid w:val="0047346F"/>
    <w:rsid w:val="00476642"/>
    <w:rsid w:val="004801BB"/>
    <w:rsid w:val="004804E4"/>
    <w:rsid w:val="00480651"/>
    <w:rsid w:val="0048614F"/>
    <w:rsid w:val="004920C8"/>
    <w:rsid w:val="00495221"/>
    <w:rsid w:val="0049679A"/>
    <w:rsid w:val="00496CE2"/>
    <w:rsid w:val="00497A31"/>
    <w:rsid w:val="004A094C"/>
    <w:rsid w:val="004A2FB6"/>
    <w:rsid w:val="004A729F"/>
    <w:rsid w:val="004B2855"/>
    <w:rsid w:val="004B4C43"/>
    <w:rsid w:val="004B5958"/>
    <w:rsid w:val="004B5999"/>
    <w:rsid w:val="004B6991"/>
    <w:rsid w:val="004C27C0"/>
    <w:rsid w:val="004C61DA"/>
    <w:rsid w:val="004D0E02"/>
    <w:rsid w:val="004D161C"/>
    <w:rsid w:val="004D5118"/>
    <w:rsid w:val="004D75BA"/>
    <w:rsid w:val="004E3D1C"/>
    <w:rsid w:val="004E5592"/>
    <w:rsid w:val="004E6BF4"/>
    <w:rsid w:val="004F048C"/>
    <w:rsid w:val="004F6632"/>
    <w:rsid w:val="004F741B"/>
    <w:rsid w:val="00501800"/>
    <w:rsid w:val="005042F8"/>
    <w:rsid w:val="00504380"/>
    <w:rsid w:val="00521067"/>
    <w:rsid w:val="00521CF6"/>
    <w:rsid w:val="0052567E"/>
    <w:rsid w:val="0053108F"/>
    <w:rsid w:val="005310D0"/>
    <w:rsid w:val="0053423A"/>
    <w:rsid w:val="00534760"/>
    <w:rsid w:val="005348F0"/>
    <w:rsid w:val="00543713"/>
    <w:rsid w:val="00543C7E"/>
    <w:rsid w:val="00544BB2"/>
    <w:rsid w:val="0055166D"/>
    <w:rsid w:val="005609F5"/>
    <w:rsid w:val="00566701"/>
    <w:rsid w:val="00573260"/>
    <w:rsid w:val="00573C44"/>
    <w:rsid w:val="005753FB"/>
    <w:rsid w:val="0057633A"/>
    <w:rsid w:val="00577F45"/>
    <w:rsid w:val="00581ADC"/>
    <w:rsid w:val="005A353A"/>
    <w:rsid w:val="005A3EA7"/>
    <w:rsid w:val="005A48B3"/>
    <w:rsid w:val="005A549F"/>
    <w:rsid w:val="005B0DF3"/>
    <w:rsid w:val="005C021E"/>
    <w:rsid w:val="005C13C0"/>
    <w:rsid w:val="005C6E5A"/>
    <w:rsid w:val="005C721F"/>
    <w:rsid w:val="005D014F"/>
    <w:rsid w:val="005D018C"/>
    <w:rsid w:val="005D5FB8"/>
    <w:rsid w:val="005E00FA"/>
    <w:rsid w:val="005E29EC"/>
    <w:rsid w:val="005F3E24"/>
    <w:rsid w:val="005F3E80"/>
    <w:rsid w:val="005F55FF"/>
    <w:rsid w:val="005F5611"/>
    <w:rsid w:val="005F7A16"/>
    <w:rsid w:val="006027CB"/>
    <w:rsid w:val="0060645E"/>
    <w:rsid w:val="006160DC"/>
    <w:rsid w:val="0062379F"/>
    <w:rsid w:val="00627581"/>
    <w:rsid w:val="00630673"/>
    <w:rsid w:val="00637120"/>
    <w:rsid w:val="0065153A"/>
    <w:rsid w:val="00656679"/>
    <w:rsid w:val="00672561"/>
    <w:rsid w:val="006727C1"/>
    <w:rsid w:val="00675059"/>
    <w:rsid w:val="00677566"/>
    <w:rsid w:val="006803F7"/>
    <w:rsid w:val="00680B31"/>
    <w:rsid w:val="0068145C"/>
    <w:rsid w:val="00683EF2"/>
    <w:rsid w:val="00684280"/>
    <w:rsid w:val="00695EC9"/>
    <w:rsid w:val="00697B66"/>
    <w:rsid w:val="006A5028"/>
    <w:rsid w:val="006A588B"/>
    <w:rsid w:val="006A673A"/>
    <w:rsid w:val="006A6F2B"/>
    <w:rsid w:val="006B4984"/>
    <w:rsid w:val="006C0FD9"/>
    <w:rsid w:val="006C3E18"/>
    <w:rsid w:val="006C44E2"/>
    <w:rsid w:val="006D1B3E"/>
    <w:rsid w:val="006E0AE1"/>
    <w:rsid w:val="006E1B3D"/>
    <w:rsid w:val="006E6820"/>
    <w:rsid w:val="006F25E1"/>
    <w:rsid w:val="006F2CD8"/>
    <w:rsid w:val="006F7DCA"/>
    <w:rsid w:val="00704868"/>
    <w:rsid w:val="007048E3"/>
    <w:rsid w:val="0071341B"/>
    <w:rsid w:val="00713606"/>
    <w:rsid w:val="00717063"/>
    <w:rsid w:val="00717BFA"/>
    <w:rsid w:val="00727E85"/>
    <w:rsid w:val="00734673"/>
    <w:rsid w:val="00740E7F"/>
    <w:rsid w:val="00743C92"/>
    <w:rsid w:val="00745E7E"/>
    <w:rsid w:val="00747230"/>
    <w:rsid w:val="00751511"/>
    <w:rsid w:val="0076014F"/>
    <w:rsid w:val="00760FEC"/>
    <w:rsid w:val="00761098"/>
    <w:rsid w:val="00761B1E"/>
    <w:rsid w:val="00761B83"/>
    <w:rsid w:val="00764F00"/>
    <w:rsid w:val="007652CE"/>
    <w:rsid w:val="007661DA"/>
    <w:rsid w:val="0077349B"/>
    <w:rsid w:val="00775FA5"/>
    <w:rsid w:val="00776180"/>
    <w:rsid w:val="00786B4C"/>
    <w:rsid w:val="00790FA8"/>
    <w:rsid w:val="00793000"/>
    <w:rsid w:val="00793E08"/>
    <w:rsid w:val="007A7797"/>
    <w:rsid w:val="007B0855"/>
    <w:rsid w:val="007B1419"/>
    <w:rsid w:val="007B1DCF"/>
    <w:rsid w:val="007B1E16"/>
    <w:rsid w:val="007B5F69"/>
    <w:rsid w:val="007B737D"/>
    <w:rsid w:val="007D169D"/>
    <w:rsid w:val="007E37E5"/>
    <w:rsid w:val="007F052C"/>
    <w:rsid w:val="00800F22"/>
    <w:rsid w:val="0080270B"/>
    <w:rsid w:val="008036F7"/>
    <w:rsid w:val="00807CE8"/>
    <w:rsid w:val="0081220D"/>
    <w:rsid w:val="00813110"/>
    <w:rsid w:val="008133B0"/>
    <w:rsid w:val="00815941"/>
    <w:rsid w:val="008177F0"/>
    <w:rsid w:val="008178F5"/>
    <w:rsid w:val="00821E3C"/>
    <w:rsid w:val="00847216"/>
    <w:rsid w:val="00847D66"/>
    <w:rsid w:val="00851066"/>
    <w:rsid w:val="00853E22"/>
    <w:rsid w:val="0085749B"/>
    <w:rsid w:val="0086192A"/>
    <w:rsid w:val="0086295F"/>
    <w:rsid w:val="00863CDE"/>
    <w:rsid w:val="00867F14"/>
    <w:rsid w:val="00871A6F"/>
    <w:rsid w:val="00877CBA"/>
    <w:rsid w:val="008858D7"/>
    <w:rsid w:val="0088677D"/>
    <w:rsid w:val="008A0474"/>
    <w:rsid w:val="008A3663"/>
    <w:rsid w:val="008A6D13"/>
    <w:rsid w:val="008B5385"/>
    <w:rsid w:val="008B58B8"/>
    <w:rsid w:val="008B765E"/>
    <w:rsid w:val="008C104C"/>
    <w:rsid w:val="008C3A38"/>
    <w:rsid w:val="008C4772"/>
    <w:rsid w:val="008C66BE"/>
    <w:rsid w:val="008D1A51"/>
    <w:rsid w:val="008D6EB5"/>
    <w:rsid w:val="008E1553"/>
    <w:rsid w:val="008E268C"/>
    <w:rsid w:val="008F1C00"/>
    <w:rsid w:val="00901621"/>
    <w:rsid w:val="00904D06"/>
    <w:rsid w:val="00904F52"/>
    <w:rsid w:val="0091190A"/>
    <w:rsid w:val="00917F2E"/>
    <w:rsid w:val="009218D6"/>
    <w:rsid w:val="00926B09"/>
    <w:rsid w:val="0093136C"/>
    <w:rsid w:val="0094120E"/>
    <w:rsid w:val="00946D88"/>
    <w:rsid w:val="00955761"/>
    <w:rsid w:val="009661B7"/>
    <w:rsid w:val="00971814"/>
    <w:rsid w:val="00971F9F"/>
    <w:rsid w:val="00976D01"/>
    <w:rsid w:val="00980C02"/>
    <w:rsid w:val="00985312"/>
    <w:rsid w:val="009854FC"/>
    <w:rsid w:val="00993817"/>
    <w:rsid w:val="00994501"/>
    <w:rsid w:val="00994BFC"/>
    <w:rsid w:val="009951D4"/>
    <w:rsid w:val="009A0DFB"/>
    <w:rsid w:val="009A2376"/>
    <w:rsid w:val="009B4E84"/>
    <w:rsid w:val="009B59B8"/>
    <w:rsid w:val="009C133D"/>
    <w:rsid w:val="009C1E01"/>
    <w:rsid w:val="009C44F2"/>
    <w:rsid w:val="009D31CF"/>
    <w:rsid w:val="009E1274"/>
    <w:rsid w:val="009E1C1C"/>
    <w:rsid w:val="009E4663"/>
    <w:rsid w:val="009E6EA1"/>
    <w:rsid w:val="009F163D"/>
    <w:rsid w:val="009F28B1"/>
    <w:rsid w:val="009F3B72"/>
    <w:rsid w:val="009F446A"/>
    <w:rsid w:val="009F5052"/>
    <w:rsid w:val="009F790F"/>
    <w:rsid w:val="009F7F05"/>
    <w:rsid w:val="00A04D35"/>
    <w:rsid w:val="00A269CE"/>
    <w:rsid w:val="00A32630"/>
    <w:rsid w:val="00A33EFC"/>
    <w:rsid w:val="00A37BBA"/>
    <w:rsid w:val="00A45D78"/>
    <w:rsid w:val="00A50F9C"/>
    <w:rsid w:val="00A53DF8"/>
    <w:rsid w:val="00A662A5"/>
    <w:rsid w:val="00A70851"/>
    <w:rsid w:val="00A716C4"/>
    <w:rsid w:val="00A72BAE"/>
    <w:rsid w:val="00A73611"/>
    <w:rsid w:val="00A73987"/>
    <w:rsid w:val="00A769FD"/>
    <w:rsid w:val="00A7749A"/>
    <w:rsid w:val="00A81CD2"/>
    <w:rsid w:val="00A83A93"/>
    <w:rsid w:val="00A83F0A"/>
    <w:rsid w:val="00A84A49"/>
    <w:rsid w:val="00A94162"/>
    <w:rsid w:val="00A95DB7"/>
    <w:rsid w:val="00A96370"/>
    <w:rsid w:val="00AA49F6"/>
    <w:rsid w:val="00AA4DE4"/>
    <w:rsid w:val="00AB253A"/>
    <w:rsid w:val="00AB2C96"/>
    <w:rsid w:val="00AB5101"/>
    <w:rsid w:val="00AB6153"/>
    <w:rsid w:val="00AC37E7"/>
    <w:rsid w:val="00AD1B3A"/>
    <w:rsid w:val="00AD5157"/>
    <w:rsid w:val="00AE1178"/>
    <w:rsid w:val="00AE220D"/>
    <w:rsid w:val="00AE64C2"/>
    <w:rsid w:val="00AF04B8"/>
    <w:rsid w:val="00B05448"/>
    <w:rsid w:val="00B062A9"/>
    <w:rsid w:val="00B106E6"/>
    <w:rsid w:val="00B143BF"/>
    <w:rsid w:val="00B32197"/>
    <w:rsid w:val="00B33C24"/>
    <w:rsid w:val="00B44177"/>
    <w:rsid w:val="00B44AA4"/>
    <w:rsid w:val="00B50378"/>
    <w:rsid w:val="00B6086D"/>
    <w:rsid w:val="00B60D19"/>
    <w:rsid w:val="00B611AA"/>
    <w:rsid w:val="00B6229B"/>
    <w:rsid w:val="00B71BC4"/>
    <w:rsid w:val="00B724D5"/>
    <w:rsid w:val="00B76920"/>
    <w:rsid w:val="00B86601"/>
    <w:rsid w:val="00B87AC5"/>
    <w:rsid w:val="00B9037B"/>
    <w:rsid w:val="00B96674"/>
    <w:rsid w:val="00BA4288"/>
    <w:rsid w:val="00BA57CA"/>
    <w:rsid w:val="00BA5C61"/>
    <w:rsid w:val="00BB3AEB"/>
    <w:rsid w:val="00BC40C7"/>
    <w:rsid w:val="00BD264F"/>
    <w:rsid w:val="00BD512C"/>
    <w:rsid w:val="00BE68C8"/>
    <w:rsid w:val="00BE7797"/>
    <w:rsid w:val="00BE79B9"/>
    <w:rsid w:val="00BF127F"/>
    <w:rsid w:val="00BF434B"/>
    <w:rsid w:val="00BF5362"/>
    <w:rsid w:val="00BF7959"/>
    <w:rsid w:val="00C01F56"/>
    <w:rsid w:val="00C0374E"/>
    <w:rsid w:val="00C06334"/>
    <w:rsid w:val="00C154E1"/>
    <w:rsid w:val="00C205C7"/>
    <w:rsid w:val="00C35B6D"/>
    <w:rsid w:val="00C460E5"/>
    <w:rsid w:val="00C52C2E"/>
    <w:rsid w:val="00C56756"/>
    <w:rsid w:val="00C5688F"/>
    <w:rsid w:val="00C571F6"/>
    <w:rsid w:val="00C60C4F"/>
    <w:rsid w:val="00C63FCB"/>
    <w:rsid w:val="00C71D48"/>
    <w:rsid w:val="00C74E26"/>
    <w:rsid w:val="00C76642"/>
    <w:rsid w:val="00C80D8C"/>
    <w:rsid w:val="00C91B10"/>
    <w:rsid w:val="00C921AF"/>
    <w:rsid w:val="00C96D56"/>
    <w:rsid w:val="00CA132B"/>
    <w:rsid w:val="00CA1540"/>
    <w:rsid w:val="00CA3275"/>
    <w:rsid w:val="00CB3691"/>
    <w:rsid w:val="00CC2163"/>
    <w:rsid w:val="00CC3F7A"/>
    <w:rsid w:val="00CC7AA6"/>
    <w:rsid w:val="00CD0992"/>
    <w:rsid w:val="00CD59EA"/>
    <w:rsid w:val="00CD6D21"/>
    <w:rsid w:val="00CE0DA3"/>
    <w:rsid w:val="00CE3C6A"/>
    <w:rsid w:val="00CE4C4B"/>
    <w:rsid w:val="00CE5DA1"/>
    <w:rsid w:val="00CE6586"/>
    <w:rsid w:val="00CF3E31"/>
    <w:rsid w:val="00D04BF0"/>
    <w:rsid w:val="00D14773"/>
    <w:rsid w:val="00D15798"/>
    <w:rsid w:val="00D16F4D"/>
    <w:rsid w:val="00D222A0"/>
    <w:rsid w:val="00D23ACD"/>
    <w:rsid w:val="00D25284"/>
    <w:rsid w:val="00D26A4B"/>
    <w:rsid w:val="00D2753C"/>
    <w:rsid w:val="00D335FC"/>
    <w:rsid w:val="00D407E1"/>
    <w:rsid w:val="00D47E1C"/>
    <w:rsid w:val="00D512FA"/>
    <w:rsid w:val="00D56971"/>
    <w:rsid w:val="00D5710F"/>
    <w:rsid w:val="00D7009F"/>
    <w:rsid w:val="00D70682"/>
    <w:rsid w:val="00D80C3D"/>
    <w:rsid w:val="00D82EFA"/>
    <w:rsid w:val="00D9664B"/>
    <w:rsid w:val="00D96A3F"/>
    <w:rsid w:val="00D96EF7"/>
    <w:rsid w:val="00DA105D"/>
    <w:rsid w:val="00DA2163"/>
    <w:rsid w:val="00DA3ABF"/>
    <w:rsid w:val="00DA4919"/>
    <w:rsid w:val="00DB20D7"/>
    <w:rsid w:val="00DB3BB2"/>
    <w:rsid w:val="00DB6DA3"/>
    <w:rsid w:val="00DB7C71"/>
    <w:rsid w:val="00DC6E3B"/>
    <w:rsid w:val="00DD273B"/>
    <w:rsid w:val="00DE2001"/>
    <w:rsid w:val="00DE40C9"/>
    <w:rsid w:val="00DF72D5"/>
    <w:rsid w:val="00E003A6"/>
    <w:rsid w:val="00E012F8"/>
    <w:rsid w:val="00E07D31"/>
    <w:rsid w:val="00E07DAF"/>
    <w:rsid w:val="00E1488A"/>
    <w:rsid w:val="00E148DF"/>
    <w:rsid w:val="00E17752"/>
    <w:rsid w:val="00E217FF"/>
    <w:rsid w:val="00E24CCC"/>
    <w:rsid w:val="00E303AC"/>
    <w:rsid w:val="00E35A69"/>
    <w:rsid w:val="00E3784D"/>
    <w:rsid w:val="00E462F7"/>
    <w:rsid w:val="00E571FC"/>
    <w:rsid w:val="00E57B74"/>
    <w:rsid w:val="00E6620E"/>
    <w:rsid w:val="00E74DB2"/>
    <w:rsid w:val="00E82AA1"/>
    <w:rsid w:val="00E84366"/>
    <w:rsid w:val="00E905AC"/>
    <w:rsid w:val="00E93E16"/>
    <w:rsid w:val="00E94870"/>
    <w:rsid w:val="00EA402B"/>
    <w:rsid w:val="00EA613C"/>
    <w:rsid w:val="00EA7A1A"/>
    <w:rsid w:val="00EB31E0"/>
    <w:rsid w:val="00EB7121"/>
    <w:rsid w:val="00EC0EE6"/>
    <w:rsid w:val="00EC3D9F"/>
    <w:rsid w:val="00EC4279"/>
    <w:rsid w:val="00EC58B3"/>
    <w:rsid w:val="00EC72BC"/>
    <w:rsid w:val="00EE5A18"/>
    <w:rsid w:val="00EF00A9"/>
    <w:rsid w:val="00EF1934"/>
    <w:rsid w:val="00EF7037"/>
    <w:rsid w:val="00F01E4A"/>
    <w:rsid w:val="00F035F8"/>
    <w:rsid w:val="00F0517F"/>
    <w:rsid w:val="00F10062"/>
    <w:rsid w:val="00F10547"/>
    <w:rsid w:val="00F26A5A"/>
    <w:rsid w:val="00F2707A"/>
    <w:rsid w:val="00F32C8A"/>
    <w:rsid w:val="00F37509"/>
    <w:rsid w:val="00F3781E"/>
    <w:rsid w:val="00F44DC2"/>
    <w:rsid w:val="00F45B27"/>
    <w:rsid w:val="00F47829"/>
    <w:rsid w:val="00F5103E"/>
    <w:rsid w:val="00F551E6"/>
    <w:rsid w:val="00F62151"/>
    <w:rsid w:val="00F71B39"/>
    <w:rsid w:val="00F71EDD"/>
    <w:rsid w:val="00F75C79"/>
    <w:rsid w:val="00F76584"/>
    <w:rsid w:val="00F76CA9"/>
    <w:rsid w:val="00F77D68"/>
    <w:rsid w:val="00F822B2"/>
    <w:rsid w:val="00F84604"/>
    <w:rsid w:val="00F851F5"/>
    <w:rsid w:val="00F9394B"/>
    <w:rsid w:val="00F969E1"/>
    <w:rsid w:val="00FA3C6D"/>
    <w:rsid w:val="00FA6635"/>
    <w:rsid w:val="00FB5DE6"/>
    <w:rsid w:val="00FB5E28"/>
    <w:rsid w:val="00FB740A"/>
    <w:rsid w:val="00FC429B"/>
    <w:rsid w:val="00FC78CF"/>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E8508A8"/>
  <w15:docId w15:val="{CE365CE9-F8CF-433B-BEA1-6F50748AF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1">
    <w:name w:val="heading 1"/>
    <w:basedOn w:val="Standard"/>
    <w:next w:val="Standard"/>
    <w:link w:val="berschrift1Zchn"/>
    <w:qFormat/>
    <w:rsid w:val="00F71B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nhideWhenUsed/>
    <w:qFormat/>
    <w:rsid w:val="00BF434B"/>
    <w:pPr>
      <w:keepNext/>
      <w:keepLines/>
      <w:spacing w:before="40"/>
      <w:outlineLvl w:val="1"/>
    </w:pPr>
    <w:rPr>
      <w:rFonts w:asciiTheme="majorHAnsi" w:eastAsiaTheme="majorEastAsia" w:hAnsiTheme="majorHAnsi" w:cstheme="majorBidi"/>
      <w:color w:val="365F91" w:themeColor="accent1" w:themeShade="BF"/>
      <w:sz w:val="26"/>
      <w:szCs w:val="26"/>
      <w:lang w:val="de-DE"/>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paragraph" w:styleId="Listenabsatz">
    <w:name w:val="List Paragraph"/>
    <w:basedOn w:val="Standard"/>
    <w:uiPriority w:val="34"/>
    <w:qFormat/>
    <w:rsid w:val="00AB6153"/>
    <w:pPr>
      <w:ind w:left="720"/>
      <w:contextualSpacing/>
    </w:pPr>
  </w:style>
  <w:style w:type="character" w:customStyle="1" w:styleId="berschrift1Zchn">
    <w:name w:val="Überschrift 1 Zchn"/>
    <w:basedOn w:val="Absatz-Standardschriftart"/>
    <w:link w:val="berschrift1"/>
    <w:rsid w:val="00F71B39"/>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rsid w:val="00BF434B"/>
    <w:rPr>
      <w:rFonts w:asciiTheme="majorHAnsi" w:eastAsiaTheme="majorEastAsia" w:hAnsiTheme="majorHAnsi" w:cstheme="majorBidi"/>
      <w:color w:val="365F91" w:themeColor="accent1" w:themeShade="BF"/>
      <w:sz w:val="26"/>
      <w:szCs w:val="26"/>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366156">
      <w:bodyDiv w:val="1"/>
      <w:marLeft w:val="0"/>
      <w:marRight w:val="0"/>
      <w:marTop w:val="0"/>
      <w:marBottom w:val="0"/>
      <w:divBdr>
        <w:top w:val="none" w:sz="0" w:space="0" w:color="auto"/>
        <w:left w:val="none" w:sz="0" w:space="0" w:color="auto"/>
        <w:bottom w:val="none" w:sz="0" w:space="0" w:color="auto"/>
        <w:right w:val="none" w:sz="0" w:space="0" w:color="auto"/>
      </w:divBdr>
    </w:div>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 w:id="136671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6A26D-1908-489C-A8A4-F5B7DB427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722</Words>
  <Characters>3792</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PI INDEX TRAUB TNA500</vt:lpstr>
    </vt:vector>
  </TitlesOfParts>
  <Company>INDEX-Werke GmbH &amp; Co. KG</Company>
  <LinksUpToDate>false</LinksUpToDate>
  <CharactersWithSpaces>4505</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TRAUB TNA500</dc:title>
  <dc:creator>INDEX-Werke GmbH &amp; Co. KG</dc:creator>
  <cp:lastModifiedBy>Gondek, Rainer</cp:lastModifiedBy>
  <cp:revision>7</cp:revision>
  <cp:lastPrinted>2020-03-13T09:01:00Z</cp:lastPrinted>
  <dcterms:created xsi:type="dcterms:W3CDTF">2020-04-29T08:49:00Z</dcterms:created>
  <dcterms:modified xsi:type="dcterms:W3CDTF">2020-09-03T07:30:00Z</dcterms:modified>
</cp:coreProperties>
</file>