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7C283" w14:textId="2F6DE9F7" w:rsidR="006E6820" w:rsidRPr="00696326" w:rsidRDefault="006E6820" w:rsidP="006928E6">
      <w:pPr>
        <w:pStyle w:val="berschrift32"/>
        <w:suppressLineNumbers/>
        <w:shd w:val="clear" w:color="auto" w:fill="FFFFFF"/>
        <w:tabs>
          <w:tab w:val="left" w:pos="7740"/>
        </w:tabs>
        <w:spacing w:line="360" w:lineRule="auto"/>
        <w:ind w:right="1692"/>
        <w:jc w:val="both"/>
        <w:rPr>
          <w:rFonts w:ascii="Arial" w:hAnsi="Arial" w:cs="Arial"/>
          <w:sz w:val="20"/>
          <w:szCs w:val="20"/>
        </w:rPr>
      </w:pPr>
      <w:bookmarkStart w:id="0" w:name="_GoBack"/>
      <w:r>
        <w:rPr>
          <w:rFonts w:ascii="Arial" w:hAnsi="Arial"/>
          <w:sz w:val="20"/>
        </w:rPr>
        <w:t xml:space="preserve">Press release dated </w:t>
      </w:r>
      <w:r w:rsidR="00061050">
        <w:rPr>
          <w:rFonts w:ascii="Arial" w:hAnsi="Arial"/>
          <w:sz w:val="20"/>
        </w:rPr>
        <w:t>May</w:t>
      </w:r>
      <w:r w:rsidR="00061050">
        <w:rPr>
          <w:rFonts w:ascii="Arial" w:hAnsi="Arial"/>
          <w:sz w:val="20"/>
        </w:rPr>
        <w:t xml:space="preserve"> </w:t>
      </w:r>
      <w:r w:rsidR="00061050">
        <w:rPr>
          <w:rFonts w:ascii="Arial" w:hAnsi="Arial"/>
          <w:sz w:val="20"/>
        </w:rPr>
        <w:t>06</w:t>
      </w:r>
      <w:r>
        <w:rPr>
          <w:rFonts w:ascii="Arial" w:hAnsi="Arial"/>
          <w:sz w:val="20"/>
        </w:rPr>
        <w:t>, 2021</w:t>
      </w:r>
    </w:p>
    <w:p w14:paraId="259DD4C3" w14:textId="77777777" w:rsidR="00D335FC" w:rsidRPr="00696326" w:rsidRDefault="00D335FC" w:rsidP="006928E6">
      <w:pPr>
        <w:pStyle w:val="berschrift32"/>
        <w:suppressLineNumbers/>
        <w:shd w:val="clear" w:color="auto" w:fill="FFFFFF"/>
        <w:tabs>
          <w:tab w:val="left" w:pos="7740"/>
        </w:tabs>
        <w:spacing w:line="360" w:lineRule="auto"/>
        <w:ind w:right="1692"/>
        <w:jc w:val="both"/>
        <w:rPr>
          <w:rFonts w:ascii="Arial" w:hAnsi="Arial" w:cs="Arial"/>
          <w:sz w:val="20"/>
          <w:szCs w:val="20"/>
        </w:rPr>
      </w:pPr>
    </w:p>
    <w:p w14:paraId="32F80705" w14:textId="77777777" w:rsidR="00DB7C71" w:rsidRPr="00696326" w:rsidRDefault="006928E6" w:rsidP="006928E6">
      <w:pPr>
        <w:pStyle w:val="berschrift32"/>
        <w:suppressLineNumbers/>
        <w:shd w:val="clear" w:color="auto" w:fill="FFFFFF"/>
        <w:tabs>
          <w:tab w:val="left" w:pos="7740"/>
        </w:tabs>
        <w:spacing w:after="240" w:line="360" w:lineRule="auto"/>
        <w:ind w:right="1690"/>
        <w:jc w:val="both"/>
        <w:rPr>
          <w:rFonts w:ascii="Arial" w:hAnsi="Arial" w:cs="Arial"/>
          <w:color w:val="auto"/>
          <w:sz w:val="36"/>
          <w:szCs w:val="36"/>
        </w:rPr>
      </w:pPr>
      <w:r>
        <w:rPr>
          <w:rFonts w:ascii="Arial" w:hAnsi="Arial"/>
          <w:sz w:val="36"/>
        </w:rPr>
        <w:t>The INDEX Group is Growing</w:t>
      </w:r>
    </w:p>
    <w:p w14:paraId="70321DE9" w14:textId="77777777" w:rsidR="006928E6" w:rsidRPr="00696326" w:rsidRDefault="006B37A7" w:rsidP="006928E6">
      <w:pPr>
        <w:suppressLineNumbers/>
        <w:spacing w:after="240" w:line="264" w:lineRule="auto"/>
        <w:ind w:right="-284"/>
        <w:rPr>
          <w:rFonts w:ascii="Arial" w:eastAsiaTheme="minorHAnsi" w:hAnsi="Arial" w:cs="Arial"/>
          <w:b/>
          <w:sz w:val="20"/>
          <w:szCs w:val="20"/>
        </w:rPr>
      </w:pPr>
      <w:r>
        <w:rPr>
          <w:rFonts w:ascii="Arial" w:hAnsi="Arial"/>
          <w:b/>
          <w:sz w:val="20"/>
        </w:rPr>
        <w:t>The INDEX Group in Esslingen, Germany, is extending its business with “Additive Manufacturing Solutions”</w:t>
      </w:r>
    </w:p>
    <w:p w14:paraId="4DB25E58" w14:textId="77777777" w:rsidR="006928E6" w:rsidRPr="00696326" w:rsidRDefault="006928E6" w:rsidP="006928E6">
      <w:pPr>
        <w:spacing w:line="360" w:lineRule="auto"/>
        <w:jc w:val="both"/>
        <w:rPr>
          <w:rFonts w:ascii="Arial" w:hAnsi="Arial" w:cs="Arial"/>
          <w:color w:val="000000"/>
          <w:sz w:val="20"/>
          <w:szCs w:val="20"/>
        </w:rPr>
      </w:pPr>
      <w:r>
        <w:rPr>
          <w:rFonts w:ascii="Arial" w:hAnsi="Arial"/>
          <w:color w:val="000000"/>
          <w:sz w:val="20"/>
        </w:rPr>
        <w:t>On March 18, 2021, INDEX acquired a majority interest in TRUMPF’s One Click Metal GmbH. This participation provides One Click Metal with additional know-how and capital to continue its growth trajectory in the very promising entry-level segment for 3D printers. TRUMPF remains involved as an active and strategic partner and will support the company’s future development in collaboration with INDEX.</w:t>
      </w:r>
    </w:p>
    <w:p w14:paraId="4EDA229F" w14:textId="77777777" w:rsidR="006928E6" w:rsidRPr="00696326" w:rsidRDefault="006928E6" w:rsidP="006928E6">
      <w:pPr>
        <w:spacing w:line="360" w:lineRule="auto"/>
        <w:jc w:val="both"/>
        <w:rPr>
          <w:rFonts w:ascii="Arial" w:hAnsi="Arial" w:cs="Arial"/>
          <w:sz w:val="20"/>
          <w:szCs w:val="20"/>
        </w:rPr>
      </w:pPr>
    </w:p>
    <w:bookmarkEnd w:id="0"/>
    <w:p w14:paraId="216F00A2" w14:textId="77777777" w:rsidR="006928E6" w:rsidRPr="00696326" w:rsidRDefault="006928E6" w:rsidP="006928E6">
      <w:pPr>
        <w:spacing w:line="360" w:lineRule="auto"/>
        <w:jc w:val="both"/>
        <w:rPr>
          <w:rFonts w:ascii="Arial" w:hAnsi="Arial" w:cs="Arial"/>
          <w:color w:val="000000"/>
          <w:sz w:val="20"/>
          <w:szCs w:val="20"/>
        </w:rPr>
      </w:pPr>
      <w:r>
        <w:rPr>
          <w:rFonts w:ascii="Arial" w:hAnsi="Arial"/>
          <w:sz w:val="20"/>
        </w:rPr>
        <w:t>With a workforce</w:t>
      </w:r>
      <w:r>
        <w:rPr>
          <w:rFonts w:ascii="Arial" w:hAnsi="Arial"/>
          <w:color w:val="000000"/>
          <w:sz w:val="20"/>
        </w:rPr>
        <w:t xml:space="preserve"> of about </w:t>
      </w:r>
      <w:r>
        <w:rPr>
          <w:rFonts w:ascii="Arial" w:hAnsi="Arial"/>
          <w:sz w:val="20"/>
        </w:rPr>
        <w:t>20</w:t>
      </w:r>
      <w:r>
        <w:rPr>
          <w:rFonts w:ascii="Arial" w:hAnsi="Arial"/>
          <w:color w:val="000000"/>
          <w:sz w:val="20"/>
        </w:rPr>
        <w:t xml:space="preserve"> employees, One Click Metal develops comprehensive solutions in the field of metal 3D printing for small and medium-sized components. From programming to printing, to unpacking and the powder cycle, all process steps are geared towards the simplest and most convenient use. TRUMPF employees founded the startup in Apr</w:t>
      </w:r>
      <w:r>
        <w:rPr>
          <w:rFonts w:ascii="Arial" w:hAnsi="Arial"/>
          <w:sz w:val="20"/>
        </w:rPr>
        <w:t xml:space="preserve">il </w:t>
      </w:r>
      <w:r>
        <w:rPr>
          <w:rFonts w:ascii="Arial" w:hAnsi="Arial"/>
          <w:color w:val="000000"/>
          <w:sz w:val="20"/>
        </w:rPr>
        <w:t>20</w:t>
      </w:r>
      <w:r>
        <w:rPr>
          <w:rFonts w:ascii="Arial" w:hAnsi="Arial"/>
          <w:sz w:val="20"/>
        </w:rPr>
        <w:t>19</w:t>
      </w:r>
      <w:r>
        <w:rPr>
          <w:rFonts w:ascii="Arial" w:hAnsi="Arial"/>
          <w:color w:val="000000"/>
          <w:sz w:val="20"/>
        </w:rPr>
        <w:t xml:space="preserve"> within the scope of the “TRUMPF Internehmertum” initiative and established its headquarters in </w:t>
      </w:r>
      <w:r>
        <w:rPr>
          <w:rFonts w:ascii="Arial" w:hAnsi="Arial"/>
          <w:sz w:val="20"/>
        </w:rPr>
        <w:t>Tamm, near Ludwigsburg</w:t>
      </w:r>
      <w:r>
        <w:rPr>
          <w:rFonts w:ascii="Arial" w:hAnsi="Arial"/>
          <w:color w:val="000000"/>
          <w:sz w:val="20"/>
        </w:rPr>
        <w:t>.</w:t>
      </w:r>
    </w:p>
    <w:p w14:paraId="3A781CA5" w14:textId="77777777" w:rsidR="006928E6" w:rsidRPr="00696326" w:rsidRDefault="006928E6" w:rsidP="006928E6">
      <w:pPr>
        <w:spacing w:line="360" w:lineRule="auto"/>
        <w:jc w:val="both"/>
        <w:rPr>
          <w:rFonts w:ascii="Arial" w:hAnsi="Arial" w:cs="Arial"/>
          <w:color w:val="000000"/>
          <w:sz w:val="20"/>
          <w:szCs w:val="20"/>
        </w:rPr>
      </w:pPr>
    </w:p>
    <w:p w14:paraId="2CEFBEF5" w14:textId="77777777" w:rsidR="006928E6" w:rsidRPr="00696326" w:rsidRDefault="006928E6" w:rsidP="006928E6">
      <w:pPr>
        <w:spacing w:line="360" w:lineRule="auto"/>
        <w:jc w:val="both"/>
        <w:rPr>
          <w:rFonts w:ascii="Arial" w:hAnsi="Arial" w:cs="Arial"/>
          <w:color w:val="000000"/>
          <w:sz w:val="20"/>
          <w:szCs w:val="20"/>
        </w:rPr>
      </w:pPr>
      <w:r>
        <w:rPr>
          <w:rFonts w:ascii="Arial" w:hAnsi="Arial"/>
          <w:sz w:val="20"/>
        </w:rPr>
        <w:t>One Click Metal’s customers include businesses from the mechanical engineering, tool manufacturing, and automotive industries, as well as training centers. They use the systems not only for product development and prototyping, but also for industrial production of individual parts and small production runs.</w:t>
      </w:r>
    </w:p>
    <w:p w14:paraId="047D8EC1" w14:textId="77777777" w:rsidR="00C37A24" w:rsidRDefault="00C37A24" w:rsidP="00C37A24">
      <w:pPr>
        <w:spacing w:line="360" w:lineRule="auto"/>
        <w:rPr>
          <w:rFonts w:ascii="Arial" w:hAnsi="Arial" w:cs="Arial"/>
          <w:b/>
          <w:color w:val="365F91" w:themeColor="accent1" w:themeShade="BF"/>
        </w:rPr>
      </w:pPr>
    </w:p>
    <w:p w14:paraId="5FDA3C1B" w14:textId="77777777" w:rsidR="00C37A24" w:rsidRDefault="00C37A24" w:rsidP="00C37A24">
      <w:pPr>
        <w:spacing w:line="360" w:lineRule="auto"/>
        <w:rPr>
          <w:rFonts w:ascii="Arial" w:hAnsi="Arial" w:cs="Arial"/>
          <w:b/>
          <w:color w:val="365F91" w:themeColor="accent1" w:themeShade="BF"/>
        </w:rPr>
      </w:pPr>
    </w:p>
    <w:p w14:paraId="5240C846" w14:textId="77777777" w:rsidR="00C37A24" w:rsidRDefault="00C37A24" w:rsidP="00C37A24">
      <w:pPr>
        <w:spacing w:line="360" w:lineRule="auto"/>
        <w:rPr>
          <w:rFonts w:ascii="Arial" w:hAnsi="Arial" w:cs="Arial"/>
          <w:b/>
          <w:color w:val="365F91" w:themeColor="accent1" w:themeShade="BF"/>
        </w:rPr>
      </w:pPr>
    </w:p>
    <w:p w14:paraId="1A5017EC" w14:textId="77777777" w:rsidR="00C37A24" w:rsidRPr="003B10B5" w:rsidRDefault="00C37A24" w:rsidP="006B37A7">
      <w:pPr>
        <w:spacing w:line="360" w:lineRule="auto"/>
        <w:jc w:val="both"/>
        <w:rPr>
          <w:rFonts w:ascii="Arial" w:hAnsi="Arial" w:cs="Arial"/>
          <w:b/>
          <w:sz w:val="20"/>
          <w:szCs w:val="20"/>
        </w:rPr>
      </w:pPr>
      <w:r>
        <w:rPr>
          <w:rFonts w:ascii="Arial" w:hAnsi="Arial"/>
          <w:b/>
          <w:sz w:val="20"/>
        </w:rPr>
        <w:t xml:space="preserve">INDEX in brief: </w:t>
      </w:r>
    </w:p>
    <w:p w14:paraId="0DB28132" w14:textId="77777777" w:rsidR="00C37A24" w:rsidRPr="003B10B5" w:rsidRDefault="00C37A24" w:rsidP="006B37A7">
      <w:pPr>
        <w:pStyle w:val="berschrift3"/>
        <w:shd w:val="clear" w:color="auto" w:fill="FFFFFF"/>
        <w:spacing w:after="158" w:line="360" w:lineRule="auto"/>
        <w:jc w:val="both"/>
        <w:rPr>
          <w:rFonts w:cs="Arial"/>
          <w:b w:val="0"/>
        </w:rPr>
      </w:pPr>
      <w:r>
        <w:rPr>
          <w:b w:val="0"/>
        </w:rPr>
        <w:t xml:space="preserve">With its INDEX and TRAUB brands, the INDEX Group is one of the largest and leading manufacturers of CNC turning machines. Headquartered in Esslingen, Germany, it was founded in 1914 and today employs more than 2,000 people at six production sites and six sales and service companies. The group’s vast dealer network extends its presence to more than 80 locations worldwide. Quality, reliability, and technological advance are reflected in our highly innovative product range and the comprehensive services we offer to ensure an ideal customer solution. </w:t>
      </w:r>
    </w:p>
    <w:p w14:paraId="14130115" w14:textId="65ECFBC0" w:rsidR="000520F6" w:rsidRDefault="00C37A24" w:rsidP="00C37A24">
      <w:pPr>
        <w:spacing w:line="360" w:lineRule="exact"/>
        <w:rPr>
          <w:rFonts w:ascii="Arial" w:hAnsi="Arial" w:cs="Arial"/>
          <w:sz w:val="20"/>
          <w:szCs w:val="20"/>
        </w:rPr>
      </w:pPr>
      <w:r>
        <w:rPr>
          <w:rFonts w:ascii="Arial" w:hAnsi="Arial"/>
          <w:sz w:val="20"/>
        </w:rPr>
        <w:t xml:space="preserve">You will find more information online at: </w:t>
      </w:r>
      <w:hyperlink r:id="rId8" w:history="1">
        <w:r>
          <w:rPr>
            <w:rStyle w:val="Hyperlink"/>
            <w:rFonts w:ascii="Arial" w:hAnsi="Arial"/>
            <w:sz w:val="20"/>
          </w:rPr>
          <w:t>www.index-werke.de</w:t>
        </w:r>
      </w:hyperlink>
      <w:r>
        <w:rPr>
          <w:rFonts w:ascii="Arial" w:hAnsi="Arial"/>
          <w:sz w:val="20"/>
        </w:rPr>
        <w:t xml:space="preserve"> </w:t>
      </w:r>
      <w:r w:rsidR="00871A04">
        <w:rPr>
          <w:rFonts w:ascii="Arial" w:hAnsi="Arial"/>
          <w:sz w:val="20"/>
        </w:rPr>
        <w:t xml:space="preserve"> </w:t>
      </w:r>
      <w:r>
        <w:rPr>
          <w:rFonts w:ascii="Arial" w:hAnsi="Arial"/>
          <w:sz w:val="20"/>
        </w:rPr>
        <w:t xml:space="preserve">and  </w:t>
      </w:r>
      <w:r w:rsidR="00871A04">
        <w:rPr>
          <w:rFonts w:ascii="Arial" w:hAnsi="Arial"/>
          <w:sz w:val="20"/>
        </w:rPr>
        <w:fldChar w:fldCharType="begin"/>
      </w:r>
      <w:r w:rsidR="00871A04">
        <w:rPr>
          <w:rFonts w:ascii="Arial" w:hAnsi="Arial"/>
          <w:sz w:val="20"/>
        </w:rPr>
        <w:instrText xml:space="preserve"> HYPERLINK "http://</w:instrText>
      </w:r>
      <w:r w:rsidR="00871A04" w:rsidRPr="00871A04">
        <w:rPr>
          <w:rFonts w:ascii="Arial" w:hAnsi="Arial"/>
          <w:sz w:val="20"/>
        </w:rPr>
        <w:instrText>www.oneclickmetal.com</w:instrText>
      </w:r>
      <w:r w:rsidR="00871A04">
        <w:rPr>
          <w:rFonts w:ascii="Arial" w:hAnsi="Arial"/>
          <w:sz w:val="20"/>
        </w:rPr>
        <w:instrText xml:space="preserve">" </w:instrText>
      </w:r>
      <w:r w:rsidR="00871A04">
        <w:rPr>
          <w:rFonts w:ascii="Arial" w:hAnsi="Arial"/>
          <w:sz w:val="20"/>
        </w:rPr>
        <w:fldChar w:fldCharType="separate"/>
      </w:r>
      <w:r w:rsidR="00871A04" w:rsidRPr="00871A04">
        <w:rPr>
          <w:rStyle w:val="Hyperlink"/>
          <w:rFonts w:ascii="Arial" w:hAnsi="Arial"/>
          <w:sz w:val="20"/>
        </w:rPr>
        <w:t>www.oneclickmetal.com</w:t>
      </w:r>
      <w:ins w:id="1" w:author="Otto Csere" w:date="2021-05-06T11:28:00Z">
        <w:r w:rsidR="00871A04">
          <w:rPr>
            <w:rFonts w:ascii="Arial" w:hAnsi="Arial"/>
            <w:sz w:val="20"/>
          </w:rPr>
          <w:fldChar w:fldCharType="end"/>
        </w:r>
      </w:ins>
    </w:p>
    <w:p w14:paraId="381D32A9" w14:textId="77777777" w:rsidR="00F32C8A" w:rsidRPr="00696326" w:rsidRDefault="00F32C8A" w:rsidP="00F32C8A">
      <w:pPr>
        <w:suppressLineNumbers/>
        <w:spacing w:line="336" w:lineRule="auto"/>
        <w:ind w:left="142" w:right="1843"/>
        <w:rPr>
          <w:rFonts w:ascii="Arial" w:hAnsi="Arial" w:cs="Arial"/>
          <w:sz w:val="20"/>
          <w:szCs w:val="20"/>
        </w:rPr>
      </w:pPr>
    </w:p>
    <w:p w14:paraId="532D416E" w14:textId="77777777" w:rsidR="00696326" w:rsidRDefault="00696326" w:rsidP="00F32C8A">
      <w:pPr>
        <w:suppressLineNumbers/>
        <w:spacing w:line="336" w:lineRule="auto"/>
        <w:ind w:left="142" w:right="1843"/>
        <w:rPr>
          <w:rFonts w:ascii="Arial" w:hAnsi="Arial" w:cs="Arial"/>
          <w:b/>
          <w:sz w:val="20"/>
          <w:szCs w:val="20"/>
        </w:rPr>
      </w:pPr>
    </w:p>
    <w:p w14:paraId="0A33F01B" w14:textId="77777777" w:rsidR="003B10B5" w:rsidRDefault="003B10B5" w:rsidP="00F32C8A">
      <w:pPr>
        <w:suppressLineNumbers/>
        <w:spacing w:line="336" w:lineRule="auto"/>
        <w:ind w:left="142" w:right="1843"/>
        <w:rPr>
          <w:rFonts w:ascii="Arial" w:hAnsi="Arial" w:cs="Arial"/>
          <w:b/>
          <w:sz w:val="20"/>
          <w:szCs w:val="20"/>
        </w:rPr>
      </w:pPr>
    </w:p>
    <w:p w14:paraId="058EF8CE" w14:textId="77777777" w:rsidR="006B37A7" w:rsidRDefault="006B37A7" w:rsidP="00F32C8A">
      <w:pPr>
        <w:suppressLineNumbers/>
        <w:spacing w:line="336" w:lineRule="auto"/>
        <w:ind w:left="142" w:right="1843"/>
        <w:rPr>
          <w:rFonts w:ascii="Arial" w:hAnsi="Arial" w:cs="Arial"/>
          <w:b/>
          <w:sz w:val="20"/>
          <w:szCs w:val="20"/>
        </w:rPr>
      </w:pPr>
    </w:p>
    <w:p w14:paraId="58EBA4C4" w14:textId="77777777" w:rsidR="00F32C8A" w:rsidRPr="00696326" w:rsidRDefault="00F32C8A" w:rsidP="00F32C8A">
      <w:pPr>
        <w:suppressLineNumbers/>
        <w:spacing w:line="336" w:lineRule="auto"/>
        <w:ind w:left="142" w:right="1843"/>
        <w:rPr>
          <w:rFonts w:ascii="Arial" w:hAnsi="Arial" w:cs="Arial"/>
          <w:sz w:val="20"/>
          <w:szCs w:val="20"/>
        </w:rPr>
      </w:pPr>
      <w:r>
        <w:rPr>
          <w:rFonts w:ascii="Arial" w:hAnsi="Arial"/>
          <w:b/>
          <w:sz w:val="20"/>
        </w:rPr>
        <w:t>Contact:</w:t>
      </w:r>
      <w:r>
        <w:rPr>
          <w:rFonts w:ascii="Arial" w:hAnsi="Arial"/>
          <w:sz w:val="20"/>
        </w:rPr>
        <w:tab/>
      </w:r>
      <w:r>
        <w:rPr>
          <w:rFonts w:ascii="Arial" w:hAnsi="Arial"/>
          <w:b/>
          <w:sz w:val="20"/>
        </w:rPr>
        <w:t>INDEX-Werke GmbH &amp; Co. KG Hahn &amp; Tessky</w:t>
      </w:r>
    </w:p>
    <w:p w14:paraId="631CDA4D" w14:textId="77777777" w:rsidR="00F32C8A" w:rsidRPr="00696326" w:rsidRDefault="00F32C8A" w:rsidP="00F32C8A">
      <w:pPr>
        <w:suppressLineNumbers/>
        <w:spacing w:line="336" w:lineRule="auto"/>
        <w:ind w:left="709" w:right="1843" w:firstLine="709"/>
        <w:rPr>
          <w:rFonts w:ascii="Arial" w:hAnsi="Arial" w:cs="Arial"/>
          <w:sz w:val="20"/>
          <w:szCs w:val="20"/>
        </w:rPr>
      </w:pPr>
      <w:r>
        <w:rPr>
          <w:rFonts w:ascii="Arial" w:hAnsi="Arial"/>
          <w:sz w:val="20"/>
        </w:rPr>
        <w:t>Rainer Gondek</w:t>
      </w:r>
    </w:p>
    <w:p w14:paraId="64EFB9C6" w14:textId="77777777" w:rsidR="00F32C8A" w:rsidRPr="00696326" w:rsidRDefault="00F32C8A" w:rsidP="00F32C8A">
      <w:pPr>
        <w:suppressLineNumbers/>
        <w:spacing w:line="336" w:lineRule="auto"/>
        <w:ind w:left="709" w:right="1843" w:firstLine="709"/>
        <w:rPr>
          <w:rFonts w:ascii="Arial" w:hAnsi="Arial" w:cs="Arial"/>
          <w:sz w:val="20"/>
          <w:szCs w:val="20"/>
        </w:rPr>
      </w:pPr>
      <w:r>
        <w:rPr>
          <w:rFonts w:ascii="Arial" w:hAnsi="Arial"/>
          <w:sz w:val="20"/>
        </w:rPr>
        <w:t xml:space="preserve">Global Marketing Director </w:t>
      </w:r>
    </w:p>
    <w:p w14:paraId="5BB6E028" w14:textId="77777777" w:rsidR="00F32C8A" w:rsidRPr="00696326" w:rsidRDefault="00F32C8A" w:rsidP="00F32C8A">
      <w:pPr>
        <w:suppressLineNumbers/>
        <w:spacing w:line="336" w:lineRule="auto"/>
        <w:ind w:left="709" w:right="1843" w:firstLine="709"/>
        <w:rPr>
          <w:rFonts w:ascii="Arial" w:hAnsi="Arial" w:cs="Arial"/>
          <w:sz w:val="20"/>
          <w:szCs w:val="20"/>
        </w:rPr>
      </w:pPr>
      <w:r>
        <w:rPr>
          <w:rFonts w:ascii="Arial" w:hAnsi="Arial"/>
          <w:sz w:val="20"/>
        </w:rPr>
        <w:t>Phone: +49 (711) 3191-1286</w:t>
      </w:r>
    </w:p>
    <w:p w14:paraId="11C248B5" w14:textId="77777777" w:rsidR="00F32C8A" w:rsidRPr="00696326" w:rsidRDefault="00061050" w:rsidP="00F32C8A">
      <w:pPr>
        <w:suppressLineNumbers/>
        <w:spacing w:line="336" w:lineRule="auto"/>
        <w:ind w:left="709" w:right="1843" w:firstLine="709"/>
        <w:rPr>
          <w:rFonts w:ascii="Arial" w:hAnsi="Arial" w:cs="Arial"/>
          <w:sz w:val="20"/>
          <w:szCs w:val="20"/>
        </w:rPr>
      </w:pPr>
      <w:hyperlink r:id="rId9" w:history="1">
        <w:r w:rsidR="00555D2F">
          <w:rPr>
            <w:rStyle w:val="Hyperlink"/>
            <w:rFonts w:ascii="Arial" w:hAnsi="Arial"/>
            <w:sz w:val="20"/>
          </w:rPr>
          <w:t>rainer.gondek@index-werke.de</w:t>
        </w:r>
      </w:hyperlink>
      <w:r w:rsidR="00555D2F">
        <w:rPr>
          <w:rFonts w:ascii="Arial" w:hAnsi="Arial"/>
          <w:sz w:val="20"/>
        </w:rPr>
        <w:t xml:space="preserve"> </w:t>
      </w:r>
    </w:p>
    <w:p w14:paraId="656C09FD" w14:textId="77777777" w:rsidR="005F3E24" w:rsidRPr="00696326" w:rsidRDefault="005F3E24" w:rsidP="003C2277">
      <w:pPr>
        <w:spacing w:after="200" w:line="360" w:lineRule="auto"/>
        <w:ind w:left="142"/>
        <w:jc w:val="both"/>
        <w:rPr>
          <w:rFonts w:ascii="Arial" w:eastAsiaTheme="minorHAnsi" w:hAnsi="Arial" w:cs="Arial"/>
          <w:sz w:val="20"/>
          <w:szCs w:val="20"/>
          <w:lang w:eastAsia="en-US"/>
        </w:rPr>
      </w:pPr>
    </w:p>
    <w:p w14:paraId="7CC81EA0" w14:textId="77777777" w:rsidR="00F32C8A" w:rsidRPr="00696326" w:rsidRDefault="00696326" w:rsidP="000520F6">
      <w:pPr>
        <w:shd w:val="clear" w:color="auto" w:fill="FFFFFF"/>
        <w:spacing w:after="384" w:line="360" w:lineRule="auto"/>
        <w:ind w:left="1418"/>
        <w:textAlignment w:val="baseline"/>
        <w:rPr>
          <w:rFonts w:ascii="Arial" w:hAnsi="Arial" w:cs="Arial"/>
          <w:sz w:val="20"/>
          <w:szCs w:val="20"/>
        </w:rPr>
      </w:pPr>
      <w:r>
        <w:rPr>
          <w:rFonts w:ascii="Arial" w:hAnsi="Arial"/>
          <w:b/>
          <w:sz w:val="20"/>
        </w:rPr>
        <w:t>One Click Metal GmbH</w:t>
      </w:r>
      <w:r>
        <w:rPr>
          <w:rFonts w:ascii="Arial" w:hAnsi="Arial"/>
          <w:b/>
          <w:sz w:val="20"/>
        </w:rPr>
        <w:br/>
      </w:r>
      <w:r>
        <w:rPr>
          <w:rFonts w:ascii="Arial" w:hAnsi="Arial"/>
          <w:sz w:val="20"/>
        </w:rPr>
        <w:t>Gerrit Brüggemann, CEO</w:t>
      </w:r>
      <w:r>
        <w:rPr>
          <w:rFonts w:ascii="Arial" w:hAnsi="Arial"/>
          <w:sz w:val="20"/>
        </w:rPr>
        <w:br/>
        <w:t>info@oneclickmetal.com</w:t>
      </w:r>
      <w:r>
        <w:rPr>
          <w:rFonts w:ascii="Arial" w:hAnsi="Arial"/>
          <w:sz w:val="20"/>
        </w:rPr>
        <w:br/>
        <w:t>www.oneclickmetal.com </w:t>
      </w:r>
    </w:p>
    <w:p w14:paraId="244BD9A9" w14:textId="77777777" w:rsidR="00696326" w:rsidRPr="00696326" w:rsidRDefault="00696326" w:rsidP="00696326">
      <w:pPr>
        <w:spacing w:after="200" w:line="360" w:lineRule="auto"/>
        <w:ind w:left="142"/>
        <w:jc w:val="both"/>
        <w:rPr>
          <w:rFonts w:ascii="Arial" w:eastAsiaTheme="minorHAnsi" w:hAnsi="Arial" w:cs="Arial"/>
          <w:b/>
          <w:sz w:val="20"/>
          <w:szCs w:val="20"/>
          <w:lang w:eastAsia="en-US"/>
        </w:rPr>
      </w:pPr>
    </w:p>
    <w:p w14:paraId="0CE9F3DA" w14:textId="77777777" w:rsidR="00696326" w:rsidRPr="00696326" w:rsidRDefault="00696326" w:rsidP="00696326">
      <w:pPr>
        <w:spacing w:after="200" w:line="360" w:lineRule="auto"/>
        <w:ind w:left="142"/>
        <w:jc w:val="both"/>
        <w:rPr>
          <w:rFonts w:ascii="Arial" w:eastAsiaTheme="minorHAnsi" w:hAnsi="Arial" w:cs="Arial"/>
          <w:b/>
          <w:sz w:val="20"/>
          <w:szCs w:val="20"/>
          <w:lang w:eastAsia="en-US"/>
        </w:rPr>
      </w:pPr>
    </w:p>
    <w:p w14:paraId="063CA24E" w14:textId="77777777" w:rsidR="00696326" w:rsidRPr="00696326" w:rsidRDefault="00696326" w:rsidP="00696326">
      <w:pPr>
        <w:spacing w:after="200" w:line="360" w:lineRule="auto"/>
        <w:ind w:left="142"/>
        <w:jc w:val="both"/>
        <w:rPr>
          <w:rFonts w:ascii="Arial" w:eastAsiaTheme="minorHAnsi" w:hAnsi="Arial" w:cs="Arial"/>
          <w:b/>
          <w:sz w:val="20"/>
          <w:szCs w:val="20"/>
          <w:lang w:eastAsia="en-US"/>
        </w:rPr>
      </w:pPr>
    </w:p>
    <w:p w14:paraId="5F2B2EF9" w14:textId="77777777" w:rsidR="00696326" w:rsidRPr="00696326" w:rsidRDefault="00696326" w:rsidP="00696326">
      <w:pPr>
        <w:spacing w:after="200" w:line="360" w:lineRule="auto"/>
        <w:ind w:left="142"/>
        <w:jc w:val="both"/>
        <w:rPr>
          <w:rFonts w:ascii="Arial" w:eastAsiaTheme="minorHAnsi" w:hAnsi="Arial" w:cs="Arial"/>
          <w:b/>
          <w:sz w:val="20"/>
          <w:szCs w:val="20"/>
        </w:rPr>
      </w:pPr>
      <w:r>
        <w:rPr>
          <w:rFonts w:ascii="Arial" w:hAnsi="Arial"/>
          <w:noProof/>
          <w:sz w:val="20"/>
          <w:lang w:val="de-DE" w:eastAsia="zh-CN"/>
        </w:rPr>
        <w:drawing>
          <wp:anchor distT="0" distB="0" distL="114300" distR="114300" simplePos="0" relativeHeight="251658240" behindDoc="0" locked="0" layoutInCell="1" allowOverlap="1" wp14:anchorId="5E9FFCC7" wp14:editId="3AB13F1A">
            <wp:simplePos x="0" y="0"/>
            <wp:positionH relativeFrom="margin">
              <wp:posOffset>43815</wp:posOffset>
            </wp:positionH>
            <wp:positionV relativeFrom="paragraph">
              <wp:posOffset>-803275</wp:posOffset>
            </wp:positionV>
            <wp:extent cx="3962400" cy="3317875"/>
            <wp:effectExtent l="0" t="0" r="0" b="0"/>
            <wp:wrapNone/>
            <wp:docPr id="2" name="Bild 2" descr="Mitarbeiter des Trumpf-Start-ups One Click Metal in Tamm stellen günstige Metall-3D-Drucker her. Die ersten Geräte werden demnächst an die Kunden ausgeliefert. Foto: Martin Stollberg/Trum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tarbeiter des Trumpf-Start-ups One Click Metal in Tamm stellen günstige Metall-3D-Drucker her. Die ersten Geräte werden demnächst an die Kunden ausgeliefert. Foto: Martin Stollberg/Trump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62400" cy="3317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B5FFD8" w14:textId="77777777" w:rsidR="00696326" w:rsidRPr="00696326" w:rsidRDefault="00696326" w:rsidP="00696326">
      <w:pPr>
        <w:spacing w:after="200" w:line="360" w:lineRule="auto"/>
        <w:ind w:left="142"/>
        <w:jc w:val="both"/>
        <w:rPr>
          <w:rFonts w:ascii="Arial" w:eastAsiaTheme="minorHAnsi" w:hAnsi="Arial" w:cs="Arial"/>
          <w:b/>
          <w:sz w:val="20"/>
          <w:szCs w:val="20"/>
          <w:lang w:eastAsia="en-US"/>
        </w:rPr>
      </w:pPr>
    </w:p>
    <w:p w14:paraId="5F24BED5" w14:textId="77777777" w:rsidR="00696326" w:rsidRPr="00696326" w:rsidRDefault="00696326" w:rsidP="00696326">
      <w:pPr>
        <w:spacing w:after="200" w:line="360" w:lineRule="auto"/>
        <w:ind w:left="142"/>
        <w:jc w:val="both"/>
        <w:rPr>
          <w:rFonts w:ascii="Arial" w:eastAsiaTheme="minorHAnsi" w:hAnsi="Arial" w:cs="Arial"/>
          <w:b/>
          <w:sz w:val="20"/>
          <w:szCs w:val="20"/>
          <w:lang w:eastAsia="en-US"/>
        </w:rPr>
      </w:pPr>
    </w:p>
    <w:p w14:paraId="1FB9E884" w14:textId="77777777" w:rsidR="00696326" w:rsidRPr="00696326" w:rsidRDefault="00696326" w:rsidP="00696326">
      <w:pPr>
        <w:spacing w:after="200" w:line="360" w:lineRule="auto"/>
        <w:ind w:left="142"/>
        <w:jc w:val="both"/>
        <w:rPr>
          <w:rFonts w:ascii="Arial" w:eastAsiaTheme="minorHAnsi" w:hAnsi="Arial" w:cs="Arial"/>
          <w:b/>
          <w:sz w:val="20"/>
          <w:szCs w:val="20"/>
          <w:lang w:eastAsia="en-US"/>
        </w:rPr>
      </w:pPr>
    </w:p>
    <w:p w14:paraId="3A19E273" w14:textId="77777777" w:rsidR="00696326" w:rsidRPr="00696326" w:rsidRDefault="00696326" w:rsidP="00696326">
      <w:pPr>
        <w:spacing w:after="200" w:line="360" w:lineRule="auto"/>
        <w:ind w:left="142"/>
        <w:jc w:val="both"/>
        <w:rPr>
          <w:rFonts w:ascii="Arial" w:eastAsiaTheme="minorHAnsi" w:hAnsi="Arial" w:cs="Arial"/>
          <w:b/>
          <w:sz w:val="20"/>
          <w:szCs w:val="20"/>
          <w:lang w:eastAsia="en-US"/>
        </w:rPr>
      </w:pPr>
    </w:p>
    <w:p w14:paraId="0E112F18" w14:textId="77777777" w:rsidR="00696326" w:rsidRPr="00696326" w:rsidRDefault="00696326" w:rsidP="00696326">
      <w:pPr>
        <w:spacing w:after="200" w:line="360" w:lineRule="auto"/>
        <w:ind w:left="142"/>
        <w:jc w:val="both"/>
        <w:rPr>
          <w:rFonts w:ascii="Arial" w:eastAsiaTheme="minorHAnsi" w:hAnsi="Arial" w:cs="Arial"/>
          <w:b/>
          <w:sz w:val="20"/>
          <w:szCs w:val="20"/>
          <w:lang w:eastAsia="en-US"/>
        </w:rPr>
      </w:pPr>
    </w:p>
    <w:p w14:paraId="444872FA" w14:textId="77777777" w:rsidR="00696326" w:rsidRDefault="00696326" w:rsidP="00696326">
      <w:pPr>
        <w:spacing w:after="200" w:line="360" w:lineRule="auto"/>
        <w:ind w:left="142"/>
        <w:jc w:val="both"/>
        <w:rPr>
          <w:rFonts w:ascii="Arial" w:eastAsiaTheme="minorHAnsi" w:hAnsi="Arial" w:cs="Arial"/>
          <w:b/>
          <w:sz w:val="20"/>
          <w:szCs w:val="20"/>
          <w:lang w:eastAsia="en-US"/>
        </w:rPr>
      </w:pPr>
    </w:p>
    <w:p w14:paraId="2A6FB0B2" w14:textId="77777777" w:rsidR="00696326" w:rsidRDefault="00696326" w:rsidP="00696326">
      <w:pPr>
        <w:spacing w:after="200" w:line="360" w:lineRule="auto"/>
        <w:ind w:left="142"/>
        <w:jc w:val="both"/>
        <w:rPr>
          <w:rFonts w:ascii="Arial" w:eastAsiaTheme="minorHAnsi" w:hAnsi="Arial" w:cs="Arial"/>
          <w:b/>
          <w:sz w:val="20"/>
          <w:szCs w:val="20"/>
          <w:lang w:eastAsia="en-US"/>
        </w:rPr>
      </w:pPr>
    </w:p>
    <w:p w14:paraId="19DA6845" w14:textId="77777777" w:rsidR="00D14773" w:rsidRPr="00696326" w:rsidRDefault="00D14773" w:rsidP="00696326">
      <w:pPr>
        <w:spacing w:after="200" w:line="360" w:lineRule="auto"/>
        <w:ind w:left="142"/>
        <w:jc w:val="both"/>
        <w:rPr>
          <w:rFonts w:ascii="Arial" w:eastAsiaTheme="minorHAnsi" w:hAnsi="Arial" w:cs="Arial"/>
          <w:sz w:val="20"/>
          <w:szCs w:val="20"/>
        </w:rPr>
      </w:pPr>
      <w:r>
        <w:rPr>
          <w:rFonts w:ascii="Arial" w:hAnsi="Arial"/>
          <w:b/>
          <w:sz w:val="20"/>
        </w:rPr>
        <w:t>Photo 001</w:t>
      </w:r>
      <w:r>
        <w:rPr>
          <w:rFonts w:ascii="Arial" w:hAnsi="Arial"/>
          <w:sz w:val="20"/>
        </w:rPr>
        <w:t xml:space="preserve">: </w:t>
      </w:r>
      <w:r>
        <w:rPr>
          <w:rFonts w:ascii="Arial" w:hAnsi="Arial"/>
          <w:color w:val="444444"/>
          <w:sz w:val="20"/>
          <w:shd w:val="clear" w:color="auto" w:fill="FFFFFF"/>
        </w:rPr>
        <w:t xml:space="preserve">One Click Metal GmbH offers tried and tested metal 3D printing technology for everyone at an entry-level price. </w:t>
      </w:r>
      <w:r>
        <w:rPr>
          <w:rFonts w:ascii="Arial" w:hAnsi="Arial"/>
          <w:sz w:val="20"/>
        </w:rPr>
        <w:t>Photo: One Click Metal GmbH</w:t>
      </w:r>
    </w:p>
    <w:p w14:paraId="6ADEDD1B" w14:textId="77777777" w:rsidR="005A353A" w:rsidRPr="00696326" w:rsidRDefault="005A353A" w:rsidP="00D14773">
      <w:pPr>
        <w:spacing w:after="200" w:line="360" w:lineRule="auto"/>
        <w:ind w:left="142"/>
        <w:jc w:val="both"/>
        <w:rPr>
          <w:rFonts w:ascii="Arial" w:eastAsiaTheme="minorHAnsi" w:hAnsi="Arial" w:cs="Arial"/>
          <w:sz w:val="20"/>
          <w:szCs w:val="20"/>
          <w:lang w:eastAsia="en-US"/>
        </w:rPr>
      </w:pPr>
    </w:p>
    <w:p w14:paraId="02D53DF0" w14:textId="77777777" w:rsidR="00000016" w:rsidRPr="00696326" w:rsidRDefault="00696326" w:rsidP="00D14773">
      <w:pPr>
        <w:spacing w:after="200" w:line="360" w:lineRule="auto"/>
        <w:ind w:left="142"/>
        <w:jc w:val="both"/>
        <w:rPr>
          <w:rFonts w:ascii="Arial" w:eastAsiaTheme="minorHAnsi" w:hAnsi="Arial" w:cs="Arial"/>
          <w:sz w:val="20"/>
          <w:szCs w:val="20"/>
        </w:rPr>
      </w:pPr>
      <w:r>
        <w:rPr>
          <w:rFonts w:ascii="Arial" w:hAnsi="Arial"/>
          <w:noProof/>
          <w:sz w:val="20"/>
          <w:lang w:val="de-DE" w:eastAsia="zh-CN"/>
        </w:rPr>
        <w:lastRenderedPageBreak/>
        <w:drawing>
          <wp:inline distT="0" distB="0" distL="0" distR="0" wp14:anchorId="3CCE95FF" wp14:editId="5C5D3166">
            <wp:extent cx="4305300" cy="2868336"/>
            <wp:effectExtent l="0" t="0" r="0" b="8255"/>
            <wp:docPr id="4" name="Bild 4" descr="_TRUMPF_GmbH_+_Co._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TRUMPF_GmbH_+_Co._K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07879" cy="2870054"/>
                    </a:xfrm>
                    <a:prstGeom prst="rect">
                      <a:avLst/>
                    </a:prstGeom>
                    <a:noFill/>
                    <a:ln>
                      <a:noFill/>
                    </a:ln>
                  </pic:spPr>
                </pic:pic>
              </a:graphicData>
            </a:graphic>
          </wp:inline>
        </w:drawing>
      </w:r>
    </w:p>
    <w:p w14:paraId="49B5CDAB" w14:textId="3EF21DF7" w:rsidR="00000016" w:rsidRPr="00696326" w:rsidRDefault="0091393B" w:rsidP="00696326">
      <w:pPr>
        <w:pStyle w:val="berschrift2"/>
        <w:shd w:val="clear" w:color="auto" w:fill="FFFFFF"/>
        <w:spacing w:before="315" w:after="158" w:line="360" w:lineRule="auto"/>
        <w:rPr>
          <w:rFonts w:ascii="Arial" w:eastAsiaTheme="minorHAnsi" w:hAnsi="Arial" w:cs="Arial"/>
          <w:color w:val="auto"/>
          <w:sz w:val="20"/>
          <w:szCs w:val="20"/>
        </w:rPr>
      </w:pPr>
      <w:r>
        <w:rPr>
          <w:rFonts w:ascii="Arial" w:hAnsi="Arial"/>
          <w:b/>
          <w:color w:val="auto"/>
          <w:sz w:val="20"/>
        </w:rPr>
        <w:t>Photo 002:</w:t>
      </w:r>
      <w:r>
        <w:rPr>
          <w:rFonts w:ascii="Arial" w:hAnsi="Arial"/>
          <w:color w:val="auto"/>
          <w:sz w:val="20"/>
        </w:rPr>
        <w:t xml:space="preserve"> The Boldseries metal 3D printing solution consists of the </w:t>
      </w:r>
      <w:r w:rsidR="00F45CE8">
        <w:rPr>
          <w:rFonts w:ascii="Arial" w:hAnsi="Arial"/>
          <w:color w:val="auto"/>
          <w:sz w:val="20"/>
        </w:rPr>
        <w:t xml:space="preserve">MPRINT+ </w:t>
      </w:r>
      <w:r>
        <w:rPr>
          <w:rFonts w:ascii="Arial" w:hAnsi="Arial"/>
          <w:color w:val="auto"/>
          <w:sz w:val="20"/>
        </w:rPr>
        <w:t xml:space="preserve">3D printer, the </w:t>
      </w:r>
      <w:r w:rsidR="00F45CE8">
        <w:rPr>
          <w:rFonts w:ascii="Arial" w:hAnsi="Arial"/>
          <w:color w:val="auto"/>
          <w:sz w:val="20"/>
        </w:rPr>
        <w:t xml:space="preserve">MPURE </w:t>
      </w:r>
      <w:r>
        <w:rPr>
          <w:rFonts w:ascii="Arial" w:hAnsi="Arial"/>
          <w:color w:val="auto"/>
          <w:sz w:val="20"/>
        </w:rPr>
        <w:t xml:space="preserve">unpacking station, which includes a sieving unit, and the </w:t>
      </w:r>
      <w:r w:rsidR="00F45CE8">
        <w:rPr>
          <w:rFonts w:ascii="Arial" w:hAnsi="Arial"/>
          <w:color w:val="auto"/>
          <w:sz w:val="20"/>
        </w:rPr>
        <w:t xml:space="preserve">MPREP </w:t>
      </w:r>
      <w:r>
        <w:rPr>
          <w:rFonts w:ascii="Arial" w:hAnsi="Arial"/>
          <w:color w:val="auto"/>
          <w:sz w:val="20"/>
        </w:rPr>
        <w:t>data preparation software. Photo: One Click Metal GmbH</w:t>
      </w:r>
    </w:p>
    <w:sectPr w:rsidR="00000016" w:rsidRPr="00696326" w:rsidSect="003B10B5">
      <w:headerReference w:type="default" r:id="rId12"/>
      <w:footerReference w:type="default" r:id="rId13"/>
      <w:type w:val="continuous"/>
      <w:pgSz w:w="11906" w:h="16838" w:code="9"/>
      <w:pgMar w:top="860"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E1832" w14:textId="77777777" w:rsidR="00555D2F" w:rsidRDefault="00555D2F">
      <w:r>
        <w:separator/>
      </w:r>
    </w:p>
  </w:endnote>
  <w:endnote w:type="continuationSeparator" w:id="0">
    <w:p w14:paraId="08570947" w14:textId="77777777" w:rsidR="00555D2F" w:rsidRDefault="00555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DF97C" w14:textId="33ABA581" w:rsidR="00F76584" w:rsidRPr="002A0A1F" w:rsidRDefault="00F76584">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061050">
      <w:rPr>
        <w:rStyle w:val="Seitenzahl"/>
        <w:rFonts w:ascii="Arial" w:hAnsi="Arial" w:cs="Arial"/>
        <w:noProof/>
        <w:sz w:val="18"/>
      </w:rPr>
      <w:t>2</w:t>
    </w:r>
    <w:r w:rsidRPr="002A0A1F">
      <w:rPr>
        <w:rStyle w:val="Seitenzahl"/>
        <w:rFonts w:ascii="Arial" w:hAnsi="Arial" w:cs="Arial"/>
        <w:sz w:val="18"/>
      </w:rPr>
      <w:fldChar w:fldCharType="end"/>
    </w:r>
    <w:r>
      <w:rPr>
        <w:rStyle w:val="Seitenzahl"/>
        <w:rFonts w:ascii="Arial" w:hAnsi="Arial"/>
        <w:sz w:val="18"/>
      </w:rPr>
      <w:t xml:space="preserve"> of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061050">
      <w:rPr>
        <w:rStyle w:val="Seitenzahl"/>
        <w:rFonts w:ascii="Arial" w:hAnsi="Arial" w:cs="Arial"/>
        <w:noProof/>
        <w:sz w:val="18"/>
      </w:rPr>
      <w:t>3</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D071E" w14:textId="77777777" w:rsidR="00555D2F" w:rsidRDefault="00555D2F">
      <w:r>
        <w:separator/>
      </w:r>
    </w:p>
  </w:footnote>
  <w:footnote w:type="continuationSeparator" w:id="0">
    <w:p w14:paraId="6EE832C7" w14:textId="77777777" w:rsidR="00555D2F" w:rsidRDefault="00555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3CF82" w14:textId="77777777" w:rsidR="00F76584" w:rsidRPr="003D200C" w:rsidRDefault="00F76584" w:rsidP="000A2464">
    <w:pPr>
      <w:pStyle w:val="Kopfzeile"/>
      <w:tabs>
        <w:tab w:val="clear" w:pos="9072"/>
        <w:tab w:val="right" w:pos="9360"/>
      </w:tabs>
      <w:ind w:left="7799"/>
    </w:pPr>
    <w:r>
      <w:tab/>
    </w:r>
    <w:r>
      <w:rPr>
        <w:noProof/>
        <w:lang w:val="de-DE" w:eastAsia="zh-CN"/>
      </w:rPr>
      <w:drawing>
        <wp:inline distT="0" distB="0" distL="0" distR="0" wp14:anchorId="6988833E" wp14:editId="351FD178">
          <wp:extent cx="904875" cy="200025"/>
          <wp:effectExtent l="0" t="0" r="9525" b="9525"/>
          <wp:docPr id="11"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34DC90AF" w14:textId="77777777" w:rsidR="008C66BE" w:rsidRDefault="008C66BE" w:rsidP="008C66BE">
    <w:pPr>
      <w:pStyle w:val="Kopfzeile"/>
      <w:tabs>
        <w:tab w:val="clear" w:pos="4536"/>
        <w:tab w:val="clear" w:pos="9072"/>
      </w:tabs>
      <w:ind w:left="6840"/>
      <w:jc w:val="right"/>
      <w:rPr>
        <w:rFonts w:ascii="Arial" w:hAnsi="Arial" w:cs="Arial"/>
        <w:sz w:val="16"/>
      </w:rPr>
    </w:pPr>
  </w:p>
  <w:p w14:paraId="0CA75721" w14:textId="77777777" w:rsidR="008C66BE" w:rsidRPr="008178F5" w:rsidRDefault="000D22C6"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One Click Metal    </w:t>
    </w:r>
  </w:p>
  <w:p w14:paraId="0AC64065" w14:textId="77777777"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72A10707" w14:textId="77777777" w:rsidR="00F76584" w:rsidRPr="003D200C" w:rsidRDefault="00F76584" w:rsidP="00AE64C2">
    <w:pPr>
      <w:pStyle w:val="Kopfzeile"/>
      <w:tabs>
        <w:tab w:val="clear" w:pos="4536"/>
        <w:tab w:val="clear" w:pos="9072"/>
      </w:tabs>
      <w:ind w:left="6840"/>
      <w:jc w:val="right"/>
      <w:rPr>
        <w:rFonts w:ascii="Arial" w:hAnsi="Arial" w:cs="Arial"/>
        <w:sz w:val="16"/>
      </w:rPr>
    </w:pPr>
  </w:p>
  <w:p w14:paraId="26979B6B" w14:textId="77777777"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0E155F"/>
    <w:multiLevelType w:val="hybridMultilevel"/>
    <w:tmpl w:val="2AB0187E"/>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4" w15:restartNumberingAfterBreak="0">
    <w:nsid w:val="706F1ACC"/>
    <w:multiLevelType w:val="hybridMultilevel"/>
    <w:tmpl w:val="3D928730"/>
    <w:lvl w:ilvl="0" w:tplc="0407000B">
      <w:start w:val="1"/>
      <w:numFmt w:val="bullet"/>
      <w:lvlText w:val=""/>
      <w:lvlJc w:val="left"/>
      <w:pPr>
        <w:ind w:left="862" w:hanging="360"/>
      </w:pPr>
      <w:rPr>
        <w:rFonts w:ascii="Wingdings" w:hAnsi="Wingdings"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tto Csere">
    <w15:presenceInfo w15:providerId="None" w15:userId="Otto Cse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016"/>
    <w:rsid w:val="000001ED"/>
    <w:rsid w:val="000004DE"/>
    <w:rsid w:val="00000CF3"/>
    <w:rsid w:val="00000E53"/>
    <w:rsid w:val="00003F66"/>
    <w:rsid w:val="00013608"/>
    <w:rsid w:val="000145DC"/>
    <w:rsid w:val="000223C7"/>
    <w:rsid w:val="0002718C"/>
    <w:rsid w:val="000330EB"/>
    <w:rsid w:val="00033FAB"/>
    <w:rsid w:val="00037DD6"/>
    <w:rsid w:val="000417E2"/>
    <w:rsid w:val="00042DA3"/>
    <w:rsid w:val="00046FB5"/>
    <w:rsid w:val="000520F6"/>
    <w:rsid w:val="00061050"/>
    <w:rsid w:val="00085457"/>
    <w:rsid w:val="00092A02"/>
    <w:rsid w:val="000A09F9"/>
    <w:rsid w:val="000A0DDD"/>
    <w:rsid w:val="000A2464"/>
    <w:rsid w:val="000A6B85"/>
    <w:rsid w:val="000A7F31"/>
    <w:rsid w:val="000B0B5B"/>
    <w:rsid w:val="000B1700"/>
    <w:rsid w:val="000C2336"/>
    <w:rsid w:val="000D0A3A"/>
    <w:rsid w:val="000D22C6"/>
    <w:rsid w:val="000D3A08"/>
    <w:rsid w:val="000D546A"/>
    <w:rsid w:val="000E7045"/>
    <w:rsid w:val="000E7E0D"/>
    <w:rsid w:val="0010647E"/>
    <w:rsid w:val="00107B6B"/>
    <w:rsid w:val="00107F92"/>
    <w:rsid w:val="0011189B"/>
    <w:rsid w:val="00112619"/>
    <w:rsid w:val="00120659"/>
    <w:rsid w:val="00123D45"/>
    <w:rsid w:val="0012547A"/>
    <w:rsid w:val="00130697"/>
    <w:rsid w:val="00131AC4"/>
    <w:rsid w:val="0013320E"/>
    <w:rsid w:val="001365DF"/>
    <w:rsid w:val="00143AF0"/>
    <w:rsid w:val="00144799"/>
    <w:rsid w:val="00144D74"/>
    <w:rsid w:val="00151DD5"/>
    <w:rsid w:val="0015427D"/>
    <w:rsid w:val="0016091D"/>
    <w:rsid w:val="001700C7"/>
    <w:rsid w:val="00181FF2"/>
    <w:rsid w:val="001867F8"/>
    <w:rsid w:val="00186F99"/>
    <w:rsid w:val="00191224"/>
    <w:rsid w:val="001913D5"/>
    <w:rsid w:val="00192759"/>
    <w:rsid w:val="001960C7"/>
    <w:rsid w:val="001A1972"/>
    <w:rsid w:val="001B1E13"/>
    <w:rsid w:val="001B36CA"/>
    <w:rsid w:val="001B39F6"/>
    <w:rsid w:val="001B7AF4"/>
    <w:rsid w:val="001E05DD"/>
    <w:rsid w:val="001E1539"/>
    <w:rsid w:val="00201559"/>
    <w:rsid w:val="00203D0E"/>
    <w:rsid w:val="00206324"/>
    <w:rsid w:val="00207497"/>
    <w:rsid w:val="00207885"/>
    <w:rsid w:val="00211AF2"/>
    <w:rsid w:val="00212595"/>
    <w:rsid w:val="002208C9"/>
    <w:rsid w:val="002213FD"/>
    <w:rsid w:val="00224559"/>
    <w:rsid w:val="00225696"/>
    <w:rsid w:val="00235ED6"/>
    <w:rsid w:val="002361B1"/>
    <w:rsid w:val="002508F8"/>
    <w:rsid w:val="00252394"/>
    <w:rsid w:val="00256000"/>
    <w:rsid w:val="00261CB4"/>
    <w:rsid w:val="00262014"/>
    <w:rsid w:val="00262D8D"/>
    <w:rsid w:val="0026448E"/>
    <w:rsid w:val="00267FDD"/>
    <w:rsid w:val="0027071B"/>
    <w:rsid w:val="00270ADC"/>
    <w:rsid w:val="00284137"/>
    <w:rsid w:val="00284D73"/>
    <w:rsid w:val="00285D73"/>
    <w:rsid w:val="00294D30"/>
    <w:rsid w:val="00295D86"/>
    <w:rsid w:val="002A0A1F"/>
    <w:rsid w:val="002C2782"/>
    <w:rsid w:val="002C52CB"/>
    <w:rsid w:val="002D038B"/>
    <w:rsid w:val="002D0FF4"/>
    <w:rsid w:val="002D2928"/>
    <w:rsid w:val="002D37B1"/>
    <w:rsid w:val="002E4C83"/>
    <w:rsid w:val="002E52C6"/>
    <w:rsid w:val="002E572F"/>
    <w:rsid w:val="002E74F7"/>
    <w:rsid w:val="002F1927"/>
    <w:rsid w:val="002F40C9"/>
    <w:rsid w:val="002F51C3"/>
    <w:rsid w:val="002F7069"/>
    <w:rsid w:val="0030559E"/>
    <w:rsid w:val="0030628E"/>
    <w:rsid w:val="0030733E"/>
    <w:rsid w:val="003240E3"/>
    <w:rsid w:val="00334401"/>
    <w:rsid w:val="00350072"/>
    <w:rsid w:val="00353117"/>
    <w:rsid w:val="00360228"/>
    <w:rsid w:val="00360722"/>
    <w:rsid w:val="0036385F"/>
    <w:rsid w:val="0036726E"/>
    <w:rsid w:val="00367F5D"/>
    <w:rsid w:val="00371637"/>
    <w:rsid w:val="0037311D"/>
    <w:rsid w:val="0037625A"/>
    <w:rsid w:val="00377560"/>
    <w:rsid w:val="0037788C"/>
    <w:rsid w:val="00377F47"/>
    <w:rsid w:val="00381EF9"/>
    <w:rsid w:val="00385173"/>
    <w:rsid w:val="003860F4"/>
    <w:rsid w:val="003924B0"/>
    <w:rsid w:val="003925A8"/>
    <w:rsid w:val="00394986"/>
    <w:rsid w:val="003957DE"/>
    <w:rsid w:val="00395A28"/>
    <w:rsid w:val="00397A76"/>
    <w:rsid w:val="003A7C1B"/>
    <w:rsid w:val="003B0528"/>
    <w:rsid w:val="003B0F98"/>
    <w:rsid w:val="003B10B5"/>
    <w:rsid w:val="003B3980"/>
    <w:rsid w:val="003B5BA9"/>
    <w:rsid w:val="003C0AF9"/>
    <w:rsid w:val="003C2277"/>
    <w:rsid w:val="003C22AA"/>
    <w:rsid w:val="003C6139"/>
    <w:rsid w:val="003E4D2B"/>
    <w:rsid w:val="003E5584"/>
    <w:rsid w:val="003F60D2"/>
    <w:rsid w:val="00406AB0"/>
    <w:rsid w:val="0041150F"/>
    <w:rsid w:val="00414CF2"/>
    <w:rsid w:val="00415A87"/>
    <w:rsid w:val="00415D03"/>
    <w:rsid w:val="004203A9"/>
    <w:rsid w:val="004204C8"/>
    <w:rsid w:val="00422AE3"/>
    <w:rsid w:val="00424E75"/>
    <w:rsid w:val="00426195"/>
    <w:rsid w:val="00432DD2"/>
    <w:rsid w:val="00433009"/>
    <w:rsid w:val="004409BF"/>
    <w:rsid w:val="00443DDF"/>
    <w:rsid w:val="00446750"/>
    <w:rsid w:val="00447215"/>
    <w:rsid w:val="0046004B"/>
    <w:rsid w:val="00460631"/>
    <w:rsid w:val="00463188"/>
    <w:rsid w:val="00463DF5"/>
    <w:rsid w:val="00466ACA"/>
    <w:rsid w:val="00467F33"/>
    <w:rsid w:val="004720E4"/>
    <w:rsid w:val="0047346F"/>
    <w:rsid w:val="00476642"/>
    <w:rsid w:val="004801BB"/>
    <w:rsid w:val="004804E4"/>
    <w:rsid w:val="00480651"/>
    <w:rsid w:val="0048614F"/>
    <w:rsid w:val="00491AA1"/>
    <w:rsid w:val="004920C8"/>
    <w:rsid w:val="00495221"/>
    <w:rsid w:val="0049679A"/>
    <w:rsid w:val="00496CE2"/>
    <w:rsid w:val="00497A31"/>
    <w:rsid w:val="004A094C"/>
    <w:rsid w:val="004A2FB6"/>
    <w:rsid w:val="004A729F"/>
    <w:rsid w:val="004B2855"/>
    <w:rsid w:val="004B4C43"/>
    <w:rsid w:val="004B5958"/>
    <w:rsid w:val="004B5999"/>
    <w:rsid w:val="004B6991"/>
    <w:rsid w:val="004C27C0"/>
    <w:rsid w:val="004C61DA"/>
    <w:rsid w:val="004D0E02"/>
    <w:rsid w:val="004D161C"/>
    <w:rsid w:val="004D5118"/>
    <w:rsid w:val="004D75BA"/>
    <w:rsid w:val="004E3D1C"/>
    <w:rsid w:val="004E5592"/>
    <w:rsid w:val="004E6BF4"/>
    <w:rsid w:val="004F048C"/>
    <w:rsid w:val="004F6632"/>
    <w:rsid w:val="004F741B"/>
    <w:rsid w:val="00501800"/>
    <w:rsid w:val="005042F8"/>
    <w:rsid w:val="00504380"/>
    <w:rsid w:val="00521067"/>
    <w:rsid w:val="00521CF6"/>
    <w:rsid w:val="0052567E"/>
    <w:rsid w:val="0053108F"/>
    <w:rsid w:val="005310D0"/>
    <w:rsid w:val="0053423A"/>
    <w:rsid w:val="00534760"/>
    <w:rsid w:val="005348F0"/>
    <w:rsid w:val="00543713"/>
    <w:rsid w:val="00543C7E"/>
    <w:rsid w:val="00544BB2"/>
    <w:rsid w:val="0055166D"/>
    <w:rsid w:val="00555D2F"/>
    <w:rsid w:val="005609F5"/>
    <w:rsid w:val="005640A5"/>
    <w:rsid w:val="00566701"/>
    <w:rsid w:val="00573260"/>
    <w:rsid w:val="00573C44"/>
    <w:rsid w:val="005753FB"/>
    <w:rsid w:val="0057633A"/>
    <w:rsid w:val="00577F45"/>
    <w:rsid w:val="00581ADC"/>
    <w:rsid w:val="005A353A"/>
    <w:rsid w:val="005A3EA7"/>
    <w:rsid w:val="005A48B3"/>
    <w:rsid w:val="005A549F"/>
    <w:rsid w:val="005B0DF3"/>
    <w:rsid w:val="005C021E"/>
    <w:rsid w:val="005C13C0"/>
    <w:rsid w:val="005C6E5A"/>
    <w:rsid w:val="005C721F"/>
    <w:rsid w:val="005D014F"/>
    <w:rsid w:val="005D018C"/>
    <w:rsid w:val="005D5FB8"/>
    <w:rsid w:val="005E00FA"/>
    <w:rsid w:val="005E29EC"/>
    <w:rsid w:val="005F3E24"/>
    <w:rsid w:val="005F3E80"/>
    <w:rsid w:val="005F55FF"/>
    <w:rsid w:val="005F5611"/>
    <w:rsid w:val="005F7A16"/>
    <w:rsid w:val="0060173B"/>
    <w:rsid w:val="006027CB"/>
    <w:rsid w:val="0060645E"/>
    <w:rsid w:val="006160DC"/>
    <w:rsid w:val="0062379F"/>
    <w:rsid w:val="00627581"/>
    <w:rsid w:val="00630673"/>
    <w:rsid w:val="00637120"/>
    <w:rsid w:val="0065153A"/>
    <w:rsid w:val="00656679"/>
    <w:rsid w:val="00672561"/>
    <w:rsid w:val="006727C1"/>
    <w:rsid w:val="00675059"/>
    <w:rsid w:val="00677566"/>
    <w:rsid w:val="006803F7"/>
    <w:rsid w:val="00680B31"/>
    <w:rsid w:val="0068145C"/>
    <w:rsid w:val="00683EF2"/>
    <w:rsid w:val="00684280"/>
    <w:rsid w:val="006928E6"/>
    <w:rsid w:val="00695EC9"/>
    <w:rsid w:val="00696326"/>
    <w:rsid w:val="00697B66"/>
    <w:rsid w:val="006A5028"/>
    <w:rsid w:val="006A588B"/>
    <w:rsid w:val="006A673A"/>
    <w:rsid w:val="006A6F2B"/>
    <w:rsid w:val="006B37A7"/>
    <w:rsid w:val="006B4984"/>
    <w:rsid w:val="006C0FD9"/>
    <w:rsid w:val="006C3E18"/>
    <w:rsid w:val="006C44E2"/>
    <w:rsid w:val="006D1B3E"/>
    <w:rsid w:val="006E0AE1"/>
    <w:rsid w:val="006E1B3D"/>
    <w:rsid w:val="006E6820"/>
    <w:rsid w:val="006F25E1"/>
    <w:rsid w:val="006F2CD8"/>
    <w:rsid w:val="006F7DCA"/>
    <w:rsid w:val="00704868"/>
    <w:rsid w:val="007048E3"/>
    <w:rsid w:val="0071341B"/>
    <w:rsid w:val="00713606"/>
    <w:rsid w:val="00717063"/>
    <w:rsid w:val="00717BFA"/>
    <w:rsid w:val="00727E85"/>
    <w:rsid w:val="00734673"/>
    <w:rsid w:val="00740E7F"/>
    <w:rsid w:val="00743C92"/>
    <w:rsid w:val="00745E7E"/>
    <w:rsid w:val="00747230"/>
    <w:rsid w:val="00751511"/>
    <w:rsid w:val="00753A91"/>
    <w:rsid w:val="0076014F"/>
    <w:rsid w:val="00760FEC"/>
    <w:rsid w:val="00761098"/>
    <w:rsid w:val="00761B1E"/>
    <w:rsid w:val="00761B83"/>
    <w:rsid w:val="00764F00"/>
    <w:rsid w:val="007652CE"/>
    <w:rsid w:val="007661DA"/>
    <w:rsid w:val="0077349B"/>
    <w:rsid w:val="00775FA5"/>
    <w:rsid w:val="00776180"/>
    <w:rsid w:val="00786B4C"/>
    <w:rsid w:val="00790FA8"/>
    <w:rsid w:val="00793000"/>
    <w:rsid w:val="00793E08"/>
    <w:rsid w:val="007A7797"/>
    <w:rsid w:val="007B0855"/>
    <w:rsid w:val="007B1419"/>
    <w:rsid w:val="007B1DCF"/>
    <w:rsid w:val="007B1E16"/>
    <w:rsid w:val="007B5F69"/>
    <w:rsid w:val="007B737D"/>
    <w:rsid w:val="007D169D"/>
    <w:rsid w:val="007E37E5"/>
    <w:rsid w:val="007F052C"/>
    <w:rsid w:val="00800F22"/>
    <w:rsid w:val="0080270B"/>
    <w:rsid w:val="008036F7"/>
    <w:rsid w:val="00807CE8"/>
    <w:rsid w:val="0081220D"/>
    <w:rsid w:val="00813110"/>
    <w:rsid w:val="008133B0"/>
    <w:rsid w:val="00815941"/>
    <w:rsid w:val="008177F0"/>
    <w:rsid w:val="008178F5"/>
    <w:rsid w:val="00825731"/>
    <w:rsid w:val="00847216"/>
    <w:rsid w:val="00847D66"/>
    <w:rsid w:val="00851066"/>
    <w:rsid w:val="00853E22"/>
    <w:rsid w:val="0085749B"/>
    <w:rsid w:val="0086192A"/>
    <w:rsid w:val="0086295F"/>
    <w:rsid w:val="00863CDE"/>
    <w:rsid w:val="00867F14"/>
    <w:rsid w:val="00871A04"/>
    <w:rsid w:val="00877CBA"/>
    <w:rsid w:val="008858D7"/>
    <w:rsid w:val="0088677D"/>
    <w:rsid w:val="008A0474"/>
    <w:rsid w:val="008A04EF"/>
    <w:rsid w:val="008A3663"/>
    <w:rsid w:val="008A6D13"/>
    <w:rsid w:val="008B5385"/>
    <w:rsid w:val="008B58B8"/>
    <w:rsid w:val="008B765E"/>
    <w:rsid w:val="008C104C"/>
    <w:rsid w:val="008C3A38"/>
    <w:rsid w:val="008C4772"/>
    <w:rsid w:val="008C66BE"/>
    <w:rsid w:val="008D1A51"/>
    <w:rsid w:val="008D6EB5"/>
    <w:rsid w:val="008E1553"/>
    <w:rsid w:val="008E268C"/>
    <w:rsid w:val="008F1C00"/>
    <w:rsid w:val="00901621"/>
    <w:rsid w:val="00904D06"/>
    <w:rsid w:val="00904F52"/>
    <w:rsid w:val="0091190A"/>
    <w:rsid w:val="0091393B"/>
    <w:rsid w:val="00917F2E"/>
    <w:rsid w:val="009218D6"/>
    <w:rsid w:val="00926B09"/>
    <w:rsid w:val="0093136C"/>
    <w:rsid w:val="0094120E"/>
    <w:rsid w:val="00946D88"/>
    <w:rsid w:val="00955761"/>
    <w:rsid w:val="009661B7"/>
    <w:rsid w:val="00971814"/>
    <w:rsid w:val="00971F9F"/>
    <w:rsid w:val="00976D01"/>
    <w:rsid w:val="00980C02"/>
    <w:rsid w:val="00985312"/>
    <w:rsid w:val="009854FC"/>
    <w:rsid w:val="00993817"/>
    <w:rsid w:val="00994501"/>
    <w:rsid w:val="00994BFC"/>
    <w:rsid w:val="009951D4"/>
    <w:rsid w:val="009A0DFB"/>
    <w:rsid w:val="009A2376"/>
    <w:rsid w:val="009B4E84"/>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9F7F05"/>
    <w:rsid w:val="00A02CD3"/>
    <w:rsid w:val="00A24655"/>
    <w:rsid w:val="00A269CE"/>
    <w:rsid w:val="00A32630"/>
    <w:rsid w:val="00A33EFC"/>
    <w:rsid w:val="00A37BBA"/>
    <w:rsid w:val="00A45D78"/>
    <w:rsid w:val="00A50F9C"/>
    <w:rsid w:val="00A53DF8"/>
    <w:rsid w:val="00A662A5"/>
    <w:rsid w:val="00A70851"/>
    <w:rsid w:val="00A716C4"/>
    <w:rsid w:val="00A72BAE"/>
    <w:rsid w:val="00A73611"/>
    <w:rsid w:val="00A73987"/>
    <w:rsid w:val="00A769FD"/>
    <w:rsid w:val="00A7749A"/>
    <w:rsid w:val="00A81CD2"/>
    <w:rsid w:val="00A83A93"/>
    <w:rsid w:val="00A83F0A"/>
    <w:rsid w:val="00A84A49"/>
    <w:rsid w:val="00A94162"/>
    <w:rsid w:val="00A95DB7"/>
    <w:rsid w:val="00A96370"/>
    <w:rsid w:val="00AA49F6"/>
    <w:rsid w:val="00AA4DE4"/>
    <w:rsid w:val="00AB253A"/>
    <w:rsid w:val="00AB2C96"/>
    <w:rsid w:val="00AB5101"/>
    <w:rsid w:val="00AB6153"/>
    <w:rsid w:val="00AC37E7"/>
    <w:rsid w:val="00AD1B3A"/>
    <w:rsid w:val="00AD5157"/>
    <w:rsid w:val="00AE1178"/>
    <w:rsid w:val="00AE220D"/>
    <w:rsid w:val="00AE64C2"/>
    <w:rsid w:val="00AF04B8"/>
    <w:rsid w:val="00B05448"/>
    <w:rsid w:val="00B062A9"/>
    <w:rsid w:val="00B106E6"/>
    <w:rsid w:val="00B143BF"/>
    <w:rsid w:val="00B32197"/>
    <w:rsid w:val="00B33C24"/>
    <w:rsid w:val="00B44177"/>
    <w:rsid w:val="00B44AA4"/>
    <w:rsid w:val="00B50378"/>
    <w:rsid w:val="00B6086D"/>
    <w:rsid w:val="00B60D19"/>
    <w:rsid w:val="00B611AA"/>
    <w:rsid w:val="00B6229B"/>
    <w:rsid w:val="00B71BC4"/>
    <w:rsid w:val="00B724D5"/>
    <w:rsid w:val="00B76920"/>
    <w:rsid w:val="00B86601"/>
    <w:rsid w:val="00B87AC5"/>
    <w:rsid w:val="00B9037B"/>
    <w:rsid w:val="00B96674"/>
    <w:rsid w:val="00BA4288"/>
    <w:rsid w:val="00BA57CA"/>
    <w:rsid w:val="00BA5C61"/>
    <w:rsid w:val="00BB3AEB"/>
    <w:rsid w:val="00BD264F"/>
    <w:rsid w:val="00BD512C"/>
    <w:rsid w:val="00BE68C8"/>
    <w:rsid w:val="00BE7797"/>
    <w:rsid w:val="00BE79B9"/>
    <w:rsid w:val="00BF127F"/>
    <w:rsid w:val="00BF5362"/>
    <w:rsid w:val="00BF7959"/>
    <w:rsid w:val="00C01F56"/>
    <w:rsid w:val="00C0374E"/>
    <w:rsid w:val="00C06334"/>
    <w:rsid w:val="00C154E1"/>
    <w:rsid w:val="00C205C7"/>
    <w:rsid w:val="00C35B6D"/>
    <w:rsid w:val="00C37A24"/>
    <w:rsid w:val="00C460E5"/>
    <w:rsid w:val="00C52C2E"/>
    <w:rsid w:val="00C5688F"/>
    <w:rsid w:val="00C571F6"/>
    <w:rsid w:val="00C63FCB"/>
    <w:rsid w:val="00C71D48"/>
    <w:rsid w:val="00C74E26"/>
    <w:rsid w:val="00C76642"/>
    <w:rsid w:val="00C80D8C"/>
    <w:rsid w:val="00C91B10"/>
    <w:rsid w:val="00C921AF"/>
    <w:rsid w:val="00C96D56"/>
    <w:rsid w:val="00CA132B"/>
    <w:rsid w:val="00CA1540"/>
    <w:rsid w:val="00CA3275"/>
    <w:rsid w:val="00CA75A8"/>
    <w:rsid w:val="00CB3691"/>
    <w:rsid w:val="00CC2163"/>
    <w:rsid w:val="00CC3F7A"/>
    <w:rsid w:val="00CC7AA6"/>
    <w:rsid w:val="00CD0992"/>
    <w:rsid w:val="00CD59EA"/>
    <w:rsid w:val="00CD6D21"/>
    <w:rsid w:val="00CE0DA3"/>
    <w:rsid w:val="00CE3C6A"/>
    <w:rsid w:val="00CE4C4B"/>
    <w:rsid w:val="00CE5DA1"/>
    <w:rsid w:val="00CE6586"/>
    <w:rsid w:val="00CF3E31"/>
    <w:rsid w:val="00D04BF0"/>
    <w:rsid w:val="00D14773"/>
    <w:rsid w:val="00D15798"/>
    <w:rsid w:val="00D16F4D"/>
    <w:rsid w:val="00D222A0"/>
    <w:rsid w:val="00D23ACD"/>
    <w:rsid w:val="00D25284"/>
    <w:rsid w:val="00D26A4B"/>
    <w:rsid w:val="00D2753C"/>
    <w:rsid w:val="00D335FC"/>
    <w:rsid w:val="00D407E1"/>
    <w:rsid w:val="00D47E1C"/>
    <w:rsid w:val="00D512FA"/>
    <w:rsid w:val="00D56971"/>
    <w:rsid w:val="00D5710F"/>
    <w:rsid w:val="00D7009F"/>
    <w:rsid w:val="00D70682"/>
    <w:rsid w:val="00D80C3D"/>
    <w:rsid w:val="00D82EFA"/>
    <w:rsid w:val="00D9664B"/>
    <w:rsid w:val="00D96A3F"/>
    <w:rsid w:val="00D96EF7"/>
    <w:rsid w:val="00DA105D"/>
    <w:rsid w:val="00DA2163"/>
    <w:rsid w:val="00DA3ABF"/>
    <w:rsid w:val="00DA4919"/>
    <w:rsid w:val="00DB20D7"/>
    <w:rsid w:val="00DB3BB2"/>
    <w:rsid w:val="00DB6DA3"/>
    <w:rsid w:val="00DB7C71"/>
    <w:rsid w:val="00DC6E3B"/>
    <w:rsid w:val="00DD273B"/>
    <w:rsid w:val="00DE2001"/>
    <w:rsid w:val="00DE40C9"/>
    <w:rsid w:val="00DF72D5"/>
    <w:rsid w:val="00E003A6"/>
    <w:rsid w:val="00E012F8"/>
    <w:rsid w:val="00E07D31"/>
    <w:rsid w:val="00E07DAF"/>
    <w:rsid w:val="00E1488A"/>
    <w:rsid w:val="00E148DF"/>
    <w:rsid w:val="00E17752"/>
    <w:rsid w:val="00E217FF"/>
    <w:rsid w:val="00E24CCC"/>
    <w:rsid w:val="00E303AC"/>
    <w:rsid w:val="00E35A69"/>
    <w:rsid w:val="00E3784D"/>
    <w:rsid w:val="00E462F7"/>
    <w:rsid w:val="00E571FC"/>
    <w:rsid w:val="00E57B74"/>
    <w:rsid w:val="00E6620E"/>
    <w:rsid w:val="00E74DB2"/>
    <w:rsid w:val="00E82AA1"/>
    <w:rsid w:val="00E84366"/>
    <w:rsid w:val="00E905AC"/>
    <w:rsid w:val="00E93E16"/>
    <w:rsid w:val="00E94870"/>
    <w:rsid w:val="00EA402B"/>
    <w:rsid w:val="00EA613C"/>
    <w:rsid w:val="00EA7A1A"/>
    <w:rsid w:val="00EB31E0"/>
    <w:rsid w:val="00EB7121"/>
    <w:rsid w:val="00EC0EE6"/>
    <w:rsid w:val="00EC3D9F"/>
    <w:rsid w:val="00EC4279"/>
    <w:rsid w:val="00EC58B3"/>
    <w:rsid w:val="00EC72BC"/>
    <w:rsid w:val="00EE5A18"/>
    <w:rsid w:val="00EF00A9"/>
    <w:rsid w:val="00EF1934"/>
    <w:rsid w:val="00EF7037"/>
    <w:rsid w:val="00F01E4A"/>
    <w:rsid w:val="00F035F8"/>
    <w:rsid w:val="00F04430"/>
    <w:rsid w:val="00F0517F"/>
    <w:rsid w:val="00F10062"/>
    <w:rsid w:val="00F10547"/>
    <w:rsid w:val="00F26A5A"/>
    <w:rsid w:val="00F2707A"/>
    <w:rsid w:val="00F32C8A"/>
    <w:rsid w:val="00F37509"/>
    <w:rsid w:val="00F3781E"/>
    <w:rsid w:val="00F44DC2"/>
    <w:rsid w:val="00F45B27"/>
    <w:rsid w:val="00F45CE8"/>
    <w:rsid w:val="00F47829"/>
    <w:rsid w:val="00F5103E"/>
    <w:rsid w:val="00F551E6"/>
    <w:rsid w:val="00F62151"/>
    <w:rsid w:val="00F71B39"/>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740A"/>
    <w:rsid w:val="00FC429B"/>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79957A4"/>
  <w15:docId w15:val="{CE365CE9-F8CF-433B-BEA1-6F50748A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1">
    <w:name w:val="heading 1"/>
    <w:basedOn w:val="Standard"/>
    <w:next w:val="Standard"/>
    <w:link w:val="berschrift1Zchn"/>
    <w:qFormat/>
    <w:rsid w:val="00F71B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nhideWhenUsed/>
    <w:qFormat/>
    <w:rsid w:val="0000001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paragraph" w:styleId="Listenabsatz">
    <w:name w:val="List Paragraph"/>
    <w:basedOn w:val="Standard"/>
    <w:uiPriority w:val="34"/>
    <w:qFormat/>
    <w:rsid w:val="00AB6153"/>
    <w:pPr>
      <w:ind w:left="720"/>
      <w:contextualSpacing/>
    </w:pPr>
  </w:style>
  <w:style w:type="character" w:customStyle="1" w:styleId="berschrift1Zchn">
    <w:name w:val="Überschrift 1 Zchn"/>
    <w:basedOn w:val="Absatz-Standardschriftart"/>
    <w:link w:val="berschrift1"/>
    <w:rsid w:val="00F71B39"/>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rsid w:val="00000016"/>
    <w:rPr>
      <w:rFonts w:asciiTheme="majorHAnsi" w:eastAsiaTheme="majorEastAsia" w:hAnsiTheme="majorHAnsi" w:cstheme="majorBidi"/>
      <w:color w:val="365F91" w:themeColor="accent1" w:themeShade="BF"/>
      <w:sz w:val="26"/>
      <w:szCs w:val="26"/>
    </w:rPr>
  </w:style>
  <w:style w:type="character" w:customStyle="1" w:styleId="UnresolvedMention">
    <w:name w:val="Unresolved Mention"/>
    <w:basedOn w:val="Absatz-Standardschriftart"/>
    <w:uiPriority w:val="99"/>
    <w:semiHidden/>
    <w:unhideWhenUsed/>
    <w:rsid w:val="00871A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3854">
      <w:bodyDiv w:val="1"/>
      <w:marLeft w:val="0"/>
      <w:marRight w:val="0"/>
      <w:marTop w:val="0"/>
      <w:marBottom w:val="0"/>
      <w:divBdr>
        <w:top w:val="none" w:sz="0" w:space="0" w:color="auto"/>
        <w:left w:val="none" w:sz="0" w:space="0" w:color="auto"/>
        <w:bottom w:val="none" w:sz="0" w:space="0" w:color="auto"/>
        <w:right w:val="none" w:sz="0" w:space="0" w:color="auto"/>
      </w:divBdr>
      <w:divsChild>
        <w:div w:id="220748672">
          <w:marLeft w:val="0"/>
          <w:marRight w:val="0"/>
          <w:marTop w:val="0"/>
          <w:marBottom w:val="300"/>
          <w:divBdr>
            <w:top w:val="none" w:sz="0" w:space="0" w:color="auto"/>
            <w:left w:val="none" w:sz="0" w:space="0" w:color="auto"/>
            <w:bottom w:val="none" w:sz="0" w:space="0" w:color="auto"/>
            <w:right w:val="none" w:sz="0" w:space="0" w:color="auto"/>
          </w:divBdr>
          <w:divsChild>
            <w:div w:id="936982439">
              <w:marLeft w:val="0"/>
              <w:marRight w:val="0"/>
              <w:marTop w:val="0"/>
              <w:marBottom w:val="0"/>
              <w:divBdr>
                <w:top w:val="none" w:sz="0" w:space="0" w:color="auto"/>
                <w:left w:val="none" w:sz="0" w:space="0" w:color="auto"/>
                <w:bottom w:val="none" w:sz="0" w:space="0" w:color="auto"/>
                <w:right w:val="none" w:sz="0" w:space="0" w:color="auto"/>
              </w:divBdr>
              <w:divsChild>
                <w:div w:id="140529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4610">
          <w:marLeft w:val="0"/>
          <w:marRight w:val="0"/>
          <w:marTop w:val="0"/>
          <w:marBottom w:val="300"/>
          <w:divBdr>
            <w:top w:val="none" w:sz="0" w:space="0" w:color="auto"/>
            <w:left w:val="none" w:sz="0" w:space="0" w:color="auto"/>
            <w:bottom w:val="none" w:sz="0" w:space="0" w:color="auto"/>
            <w:right w:val="none" w:sz="0" w:space="0" w:color="auto"/>
          </w:divBdr>
          <w:divsChild>
            <w:div w:id="1856848577">
              <w:marLeft w:val="0"/>
              <w:marRight w:val="0"/>
              <w:marTop w:val="0"/>
              <w:marBottom w:val="0"/>
              <w:divBdr>
                <w:top w:val="none" w:sz="0" w:space="0" w:color="auto"/>
                <w:left w:val="none" w:sz="0" w:space="0" w:color="auto"/>
                <w:bottom w:val="none" w:sz="0" w:space="0" w:color="auto"/>
                <w:right w:val="none" w:sz="0" w:space="0" w:color="auto"/>
              </w:divBdr>
            </w:div>
          </w:divsChild>
        </w:div>
        <w:div w:id="512494860">
          <w:marLeft w:val="0"/>
          <w:marRight w:val="0"/>
          <w:marTop w:val="0"/>
          <w:marBottom w:val="0"/>
          <w:divBdr>
            <w:top w:val="none" w:sz="0" w:space="0" w:color="auto"/>
            <w:left w:val="none" w:sz="0" w:space="0" w:color="auto"/>
            <w:bottom w:val="none" w:sz="0" w:space="0" w:color="auto"/>
            <w:right w:val="none" w:sz="0" w:space="0" w:color="auto"/>
          </w:divBdr>
          <w:divsChild>
            <w:div w:id="85538120">
              <w:marLeft w:val="0"/>
              <w:marRight w:val="0"/>
              <w:marTop w:val="0"/>
              <w:marBottom w:val="0"/>
              <w:divBdr>
                <w:top w:val="none" w:sz="0" w:space="0" w:color="auto"/>
                <w:left w:val="none" w:sz="0" w:space="0" w:color="auto"/>
                <w:bottom w:val="none" w:sz="0" w:space="0" w:color="auto"/>
                <w:right w:val="none" w:sz="0" w:space="0" w:color="auto"/>
              </w:divBdr>
              <w:divsChild>
                <w:div w:id="63885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95882">
      <w:bodyDiv w:val="1"/>
      <w:marLeft w:val="0"/>
      <w:marRight w:val="0"/>
      <w:marTop w:val="0"/>
      <w:marBottom w:val="0"/>
      <w:divBdr>
        <w:top w:val="none" w:sz="0" w:space="0" w:color="auto"/>
        <w:left w:val="none" w:sz="0" w:space="0" w:color="auto"/>
        <w:bottom w:val="none" w:sz="0" w:space="0" w:color="auto"/>
        <w:right w:val="none" w:sz="0" w:space="0" w:color="auto"/>
      </w:divBdr>
    </w:div>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 w:id="1352877802">
      <w:bodyDiv w:val="1"/>
      <w:marLeft w:val="0"/>
      <w:marRight w:val="0"/>
      <w:marTop w:val="0"/>
      <w:marBottom w:val="0"/>
      <w:divBdr>
        <w:top w:val="none" w:sz="0" w:space="0" w:color="auto"/>
        <w:left w:val="none" w:sz="0" w:space="0" w:color="auto"/>
        <w:bottom w:val="none" w:sz="0" w:space="0" w:color="auto"/>
        <w:right w:val="none" w:sz="0" w:space="0" w:color="auto"/>
      </w:divBdr>
    </w:div>
    <w:div w:id="170498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x-werke.de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rainer.gondek@index-werke.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681CC-01E0-4D4D-BE4E-4379C0DEA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385</Words>
  <Characters>2393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PI INDEX TRAUB TNA500</vt:lpstr>
    </vt:vector>
  </TitlesOfParts>
  <Company>INDEX-Werke GmbH &amp; Co. KG</Company>
  <LinksUpToDate>false</LinksUpToDate>
  <CharactersWithSpaces>2773</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TRAUB TNA500</dc:title>
  <dc:creator>INDEX-Werke GmbH &amp; Co. KG</dc:creator>
  <cp:lastModifiedBy>Gondek, Rainer</cp:lastModifiedBy>
  <cp:revision>2</cp:revision>
  <cp:lastPrinted>2020-03-13T09:01:00Z</cp:lastPrinted>
  <dcterms:created xsi:type="dcterms:W3CDTF">2021-05-07T06:54:00Z</dcterms:created>
  <dcterms:modified xsi:type="dcterms:W3CDTF">2021-05-07T06:54:00Z</dcterms:modified>
</cp:coreProperties>
</file>