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7D3" w:rsidRDefault="007A07D3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8"/>
          <w:szCs w:val="28"/>
        </w:rPr>
      </w:pPr>
    </w:p>
    <w:p w:rsidR="006E6820" w:rsidRPr="00422AE3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8"/>
          <w:szCs w:val="28"/>
        </w:rPr>
      </w:pPr>
      <w:r w:rsidRPr="00422AE3">
        <w:rPr>
          <w:rFonts w:ascii="Arial" w:hAnsi="Arial" w:cs="Arial"/>
          <w:sz w:val="28"/>
          <w:szCs w:val="28"/>
        </w:rPr>
        <w:t>Presseinformation</w:t>
      </w:r>
      <w:r w:rsidR="00DA02E4">
        <w:rPr>
          <w:rFonts w:ascii="Arial" w:hAnsi="Arial" w:cs="Arial"/>
          <w:sz w:val="28"/>
          <w:szCs w:val="28"/>
        </w:rPr>
        <w:t xml:space="preserve"> vom </w:t>
      </w:r>
      <w:r w:rsidR="007A07D3">
        <w:rPr>
          <w:rFonts w:ascii="Arial" w:hAnsi="Arial" w:cs="Arial"/>
          <w:sz w:val="28"/>
          <w:szCs w:val="28"/>
        </w:rPr>
        <w:t>11.12.</w:t>
      </w:r>
      <w:r w:rsidR="00C96D56" w:rsidRPr="00422AE3">
        <w:rPr>
          <w:rFonts w:ascii="Arial" w:hAnsi="Arial" w:cs="Arial"/>
          <w:sz w:val="28"/>
          <w:szCs w:val="28"/>
        </w:rPr>
        <w:t>2018</w:t>
      </w:r>
    </w:p>
    <w:p w:rsidR="006E6820" w:rsidRPr="00422AE3" w:rsidRDefault="006E6820" w:rsidP="00E6620E">
      <w:pPr>
        <w:suppressLineNumbers/>
        <w:ind w:left="142"/>
        <w:outlineLvl w:val="0"/>
        <w:rPr>
          <w:rFonts w:ascii="Arial" w:hAnsi="Arial" w:cs="Arial"/>
          <w:sz w:val="20"/>
          <w:szCs w:val="20"/>
        </w:rPr>
      </w:pPr>
    </w:p>
    <w:p w:rsidR="007955F3" w:rsidRDefault="007955F3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137048" w:rsidRDefault="00E25E69" w:rsidP="00E84366">
      <w:pPr>
        <w:suppressLineNumbers/>
        <w:spacing w:line="264" w:lineRule="auto"/>
        <w:ind w:left="142" w:right="-283"/>
        <w:rPr>
          <w:rFonts w:ascii="Arial" w:hAnsi="Arial" w:cs="Arial"/>
          <w:b/>
          <w:spacing w:val="-2"/>
          <w:sz w:val="32"/>
          <w:szCs w:val="32"/>
        </w:rPr>
      </w:pPr>
      <w:r w:rsidRPr="00E25E69">
        <w:rPr>
          <w:rFonts w:ascii="Arial" w:hAnsi="Arial" w:cs="Arial"/>
          <w:b/>
          <w:spacing w:val="-2"/>
          <w:sz w:val="32"/>
          <w:szCs w:val="32"/>
        </w:rPr>
        <w:t>Neue INDEX-Tochter</w:t>
      </w:r>
      <w:r w:rsidR="001A18FA">
        <w:rPr>
          <w:rFonts w:ascii="Arial" w:hAnsi="Arial" w:cs="Arial"/>
          <w:b/>
          <w:spacing w:val="-2"/>
          <w:sz w:val="32"/>
          <w:szCs w:val="32"/>
        </w:rPr>
        <w:t>gesellschaft</w:t>
      </w:r>
      <w:r w:rsidRPr="00E25E69">
        <w:rPr>
          <w:rFonts w:ascii="Arial" w:hAnsi="Arial" w:cs="Arial"/>
          <w:b/>
          <w:spacing w:val="-2"/>
          <w:sz w:val="32"/>
          <w:szCs w:val="32"/>
        </w:rPr>
        <w:t xml:space="preserve"> in der Schweiz</w:t>
      </w:r>
    </w:p>
    <w:p w:rsidR="00415D03" w:rsidRPr="00422AE3" w:rsidRDefault="00415D03" w:rsidP="00415D03">
      <w:pPr>
        <w:suppressLineNumbers/>
        <w:spacing w:line="264" w:lineRule="auto"/>
        <w:ind w:left="142" w:right="794"/>
        <w:rPr>
          <w:rFonts w:ascii="Arial" w:hAnsi="Arial" w:cs="Arial"/>
          <w:b/>
          <w:spacing w:val="-2"/>
          <w:sz w:val="32"/>
          <w:szCs w:val="32"/>
        </w:rPr>
      </w:pPr>
    </w:p>
    <w:p w:rsidR="00986307" w:rsidRDefault="007955F3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M</w:t>
      </w:r>
      <w:r w:rsidRPr="007955F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it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einer</w:t>
      </w:r>
      <w:r w:rsidRPr="007955F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eigenen Tochtergesellschaft </w:t>
      </w:r>
      <w:r w:rsidR="0013472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setzt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die </w:t>
      </w:r>
      <w:r w:rsidRPr="007955F3">
        <w:rPr>
          <w:rFonts w:ascii="Arial" w:eastAsiaTheme="minorHAnsi" w:hAnsi="Arial" w:cs="Arial"/>
          <w:b/>
          <w:sz w:val="20"/>
          <w:szCs w:val="20"/>
          <w:lang w:eastAsia="en-US"/>
        </w:rPr>
        <w:t>INDEX-</w:t>
      </w:r>
      <w:r w:rsidR="001A18FA">
        <w:rPr>
          <w:rFonts w:ascii="Arial" w:eastAsiaTheme="minorHAnsi" w:hAnsi="Arial" w:cs="Arial"/>
          <w:b/>
          <w:sz w:val="20"/>
          <w:szCs w:val="20"/>
          <w:lang w:eastAsia="en-US"/>
        </w:rPr>
        <w:t>Gruppe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7955F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ab Januar 2019 die erfolgreiche Arbeit der SPRINGMANN AG beim Vertrieb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und Service </w:t>
      </w:r>
      <w:r w:rsidRPr="007955F3">
        <w:rPr>
          <w:rFonts w:ascii="Arial" w:eastAsiaTheme="minorHAnsi" w:hAnsi="Arial" w:cs="Arial"/>
          <w:b/>
          <w:sz w:val="20"/>
          <w:szCs w:val="20"/>
          <w:lang w:eastAsia="en-US"/>
        </w:rPr>
        <w:t>von Drehmasch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inen der Marken INDEX und TRAUB in der Schweiz fort.</w:t>
      </w:r>
    </w:p>
    <w:p w:rsidR="00B63743" w:rsidRDefault="00B63743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E25E69" w:rsidRDefault="007955F3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Pr="007955F3">
        <w:rPr>
          <w:rFonts w:ascii="Arial" w:eastAsiaTheme="minorHAnsi" w:hAnsi="Arial" w:cs="Arial"/>
          <w:sz w:val="20"/>
          <w:szCs w:val="20"/>
          <w:lang w:eastAsia="en-US"/>
        </w:rPr>
        <w:t xml:space="preserve">eit dem Jahr 1920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arbeiten </w:t>
      </w:r>
      <w:r w:rsidRPr="007955F3">
        <w:rPr>
          <w:rFonts w:ascii="Arial" w:eastAsiaTheme="minorHAnsi" w:hAnsi="Arial" w:cs="Arial"/>
          <w:sz w:val="20"/>
          <w:szCs w:val="20"/>
          <w:lang w:eastAsia="en-US"/>
        </w:rPr>
        <w:t xml:space="preserve">die INDEX-Werke GmbH &amp; Co. KG und die SPRINGMANN AG als zuständiger Vertriebs- und Servicepartner in der Schweiz sehr erfolgreich zusammen. </w:t>
      </w:r>
      <w:r w:rsidR="00E25E69">
        <w:rPr>
          <w:rFonts w:ascii="Arial" w:eastAsiaTheme="minorHAnsi" w:hAnsi="Arial" w:cs="Arial"/>
          <w:sz w:val="20"/>
          <w:szCs w:val="20"/>
          <w:lang w:eastAsia="en-US"/>
        </w:rPr>
        <w:t>Um den</w:t>
      </w:r>
      <w:r w:rsidRPr="007955F3">
        <w:rPr>
          <w:rFonts w:ascii="Arial" w:eastAsiaTheme="minorHAnsi" w:hAnsi="Arial" w:cs="Arial"/>
          <w:sz w:val="20"/>
          <w:szCs w:val="20"/>
          <w:lang w:eastAsia="en-US"/>
        </w:rPr>
        <w:t xml:space="preserve"> für die INDEX-Gruppe bedeutenden Schweizer Markt mittel- und langfristig optimal betreuen </w:t>
      </w:r>
      <w:r w:rsidR="00E25E69">
        <w:rPr>
          <w:rFonts w:ascii="Arial" w:eastAsiaTheme="minorHAnsi" w:hAnsi="Arial" w:cs="Arial"/>
          <w:sz w:val="20"/>
          <w:szCs w:val="20"/>
          <w:lang w:eastAsia="en-US"/>
        </w:rPr>
        <w:t xml:space="preserve">zu </w:t>
      </w:r>
      <w:r w:rsidRPr="007955F3">
        <w:rPr>
          <w:rFonts w:ascii="Arial" w:eastAsiaTheme="minorHAnsi" w:hAnsi="Arial" w:cs="Arial"/>
          <w:sz w:val="20"/>
          <w:szCs w:val="20"/>
          <w:lang w:eastAsia="en-US"/>
        </w:rPr>
        <w:t xml:space="preserve">können, </w:t>
      </w:r>
      <w:r w:rsidR="00E25E69">
        <w:rPr>
          <w:rFonts w:ascii="Arial" w:eastAsiaTheme="minorHAnsi" w:hAnsi="Arial" w:cs="Arial"/>
          <w:sz w:val="20"/>
          <w:szCs w:val="20"/>
          <w:lang w:eastAsia="en-US"/>
        </w:rPr>
        <w:t>erarbeiteten die beiden Partner</w:t>
      </w:r>
      <w:r w:rsidRPr="007955F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04BD1">
        <w:rPr>
          <w:rFonts w:ascii="Arial" w:eastAsiaTheme="minorHAnsi" w:hAnsi="Arial" w:cs="Arial"/>
          <w:sz w:val="20"/>
          <w:szCs w:val="20"/>
          <w:lang w:eastAsia="en-US"/>
        </w:rPr>
        <w:t>im Laufe des Jahres 2018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7955F3">
        <w:rPr>
          <w:rFonts w:ascii="Arial" w:eastAsiaTheme="minorHAnsi" w:hAnsi="Arial" w:cs="Arial"/>
          <w:sz w:val="20"/>
          <w:szCs w:val="20"/>
          <w:lang w:eastAsia="en-US"/>
        </w:rPr>
        <w:t xml:space="preserve">gemeinsam ein Konzept hinsichtlich der künftigen strategischen Ausrichtung. </w:t>
      </w:r>
      <w:r w:rsidR="0095575E">
        <w:rPr>
          <w:rFonts w:ascii="Arial" w:eastAsiaTheme="minorHAnsi" w:hAnsi="Arial" w:cs="Arial"/>
          <w:sz w:val="20"/>
          <w:szCs w:val="20"/>
          <w:lang w:eastAsia="en-US"/>
        </w:rPr>
        <w:t>Das Ergebnis: A</w:t>
      </w:r>
      <w:r w:rsidR="0095575E" w:rsidRPr="0095575E">
        <w:rPr>
          <w:rFonts w:ascii="Arial" w:eastAsiaTheme="minorHAnsi" w:hAnsi="Arial" w:cs="Arial"/>
          <w:sz w:val="20"/>
          <w:szCs w:val="20"/>
          <w:lang w:eastAsia="en-US"/>
        </w:rPr>
        <w:t>b dem 01. Januar 2019</w:t>
      </w:r>
      <w:r w:rsidR="0095575E">
        <w:rPr>
          <w:rFonts w:ascii="Arial" w:eastAsiaTheme="minorHAnsi" w:hAnsi="Arial" w:cs="Arial"/>
          <w:sz w:val="20"/>
          <w:szCs w:val="20"/>
          <w:lang w:eastAsia="en-US"/>
        </w:rPr>
        <w:t xml:space="preserve"> wird die </w:t>
      </w:r>
      <w:r w:rsidR="0095575E" w:rsidRPr="00E25E69">
        <w:rPr>
          <w:rFonts w:ascii="Arial" w:eastAsiaTheme="minorHAnsi" w:hAnsi="Arial" w:cs="Arial"/>
          <w:sz w:val="20"/>
          <w:szCs w:val="20"/>
          <w:lang w:eastAsia="en-US"/>
        </w:rPr>
        <w:t>neu</w:t>
      </w:r>
      <w:r w:rsidR="0095575E">
        <w:rPr>
          <w:rFonts w:ascii="Arial" w:eastAsiaTheme="minorHAnsi" w:hAnsi="Arial" w:cs="Arial"/>
          <w:sz w:val="20"/>
          <w:szCs w:val="20"/>
          <w:lang w:eastAsia="en-US"/>
        </w:rPr>
        <w:t>gegründete</w:t>
      </w:r>
      <w:r w:rsidR="0095575E" w:rsidRPr="00E25E69">
        <w:rPr>
          <w:rFonts w:ascii="Arial" w:eastAsiaTheme="minorHAnsi" w:hAnsi="Arial" w:cs="Arial"/>
          <w:sz w:val="20"/>
          <w:szCs w:val="20"/>
          <w:lang w:eastAsia="en-US"/>
        </w:rPr>
        <w:t xml:space="preserve"> INDEX Werkzeugmaschinen (Schweiz) AG</w:t>
      </w:r>
      <w:r w:rsidR="0095575E">
        <w:rPr>
          <w:rFonts w:ascii="Arial" w:eastAsiaTheme="minorHAnsi" w:hAnsi="Arial" w:cs="Arial"/>
          <w:sz w:val="20"/>
          <w:szCs w:val="20"/>
          <w:lang w:eastAsia="en-US"/>
        </w:rPr>
        <w:t xml:space="preserve"> die </w:t>
      </w:r>
      <w:r w:rsidR="007A07D3">
        <w:rPr>
          <w:rFonts w:ascii="Arial" w:eastAsiaTheme="minorHAnsi" w:hAnsi="Arial" w:cs="Arial"/>
          <w:sz w:val="20"/>
          <w:szCs w:val="20"/>
          <w:lang w:eastAsia="en-US"/>
        </w:rPr>
        <w:t>INDEX-</w:t>
      </w:r>
      <w:r w:rsidR="0095575E">
        <w:rPr>
          <w:rFonts w:ascii="Arial" w:eastAsiaTheme="minorHAnsi" w:hAnsi="Arial" w:cs="Arial"/>
          <w:sz w:val="20"/>
          <w:szCs w:val="20"/>
          <w:lang w:eastAsia="en-US"/>
        </w:rPr>
        <w:t xml:space="preserve">Vertriebs- und Serviceaktivitäten der </w:t>
      </w:r>
      <w:r w:rsidR="0095575E" w:rsidRPr="0095575E">
        <w:rPr>
          <w:rFonts w:ascii="Arial" w:eastAsiaTheme="minorHAnsi" w:hAnsi="Arial" w:cs="Arial"/>
          <w:sz w:val="20"/>
          <w:szCs w:val="20"/>
          <w:lang w:eastAsia="en-US"/>
        </w:rPr>
        <w:t>SPRINGMANN AG</w:t>
      </w:r>
      <w:r w:rsidR="0095575E">
        <w:rPr>
          <w:rFonts w:ascii="Arial" w:eastAsiaTheme="minorHAnsi" w:hAnsi="Arial" w:cs="Arial"/>
          <w:sz w:val="20"/>
          <w:szCs w:val="20"/>
          <w:lang w:eastAsia="en-US"/>
        </w:rPr>
        <w:t xml:space="preserve"> übernehmen. </w:t>
      </w:r>
      <w:r w:rsidR="00E04BD1">
        <w:rPr>
          <w:rFonts w:ascii="Arial" w:eastAsiaTheme="minorHAnsi" w:hAnsi="Arial" w:cs="Arial"/>
          <w:sz w:val="20"/>
          <w:szCs w:val="20"/>
          <w:lang w:eastAsia="en-US"/>
        </w:rPr>
        <w:t>Die</w:t>
      </w:r>
      <w:r w:rsidR="0095575E">
        <w:rPr>
          <w:rFonts w:ascii="Arial" w:eastAsiaTheme="minorHAnsi" w:hAnsi="Arial" w:cs="Arial"/>
          <w:sz w:val="20"/>
          <w:szCs w:val="20"/>
          <w:lang w:eastAsia="en-US"/>
        </w:rPr>
        <w:t xml:space="preserve"> anderen</w:t>
      </w:r>
      <w:r w:rsidR="0095575E" w:rsidRPr="0095575E">
        <w:rPr>
          <w:rFonts w:ascii="Arial" w:eastAsiaTheme="minorHAnsi" w:hAnsi="Arial" w:cs="Arial"/>
          <w:sz w:val="20"/>
          <w:szCs w:val="20"/>
          <w:lang w:eastAsia="en-US"/>
        </w:rPr>
        <w:t xml:space="preserve"> Portfolioelemente 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>des Vertriebshauses sind davon nicht betroffen</w:t>
      </w:r>
      <w:r w:rsidR="0095575E" w:rsidRPr="0095575E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E25E69" w:rsidRDefault="0095575E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Die Geschäftsführung der 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 xml:space="preserve">neuen </w:t>
      </w:r>
      <w:r w:rsidRPr="0095575E">
        <w:rPr>
          <w:rFonts w:ascii="Arial" w:eastAsiaTheme="minorHAnsi" w:hAnsi="Arial" w:cs="Arial"/>
          <w:sz w:val="20"/>
          <w:szCs w:val="20"/>
          <w:lang w:eastAsia="en-US"/>
        </w:rPr>
        <w:t xml:space="preserve">INDEX Werkzeugmaschinen (Schweiz) AG </w:t>
      </w:r>
      <w:r>
        <w:rPr>
          <w:rFonts w:ascii="Arial" w:eastAsiaTheme="minorHAnsi" w:hAnsi="Arial" w:cs="Arial"/>
          <w:sz w:val="20"/>
          <w:szCs w:val="20"/>
          <w:lang w:eastAsia="en-US"/>
        </w:rPr>
        <w:t>übernimmt Philippe Dubois, bisher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>iger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Verkaufs- und Marketingleiter der </w:t>
      </w:r>
      <w:r w:rsidRPr="0095575E">
        <w:rPr>
          <w:rFonts w:ascii="Arial" w:eastAsiaTheme="minorHAnsi" w:hAnsi="Arial" w:cs="Arial"/>
          <w:sz w:val="20"/>
          <w:szCs w:val="20"/>
          <w:lang w:eastAsia="en-US"/>
        </w:rPr>
        <w:t>SPRINGMANN AG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>. Er betont: „Bei unseren Überlegungen</w:t>
      </w:r>
      <w:r w:rsidR="00B63743" w:rsidRPr="007955F3">
        <w:rPr>
          <w:rFonts w:ascii="Arial" w:eastAsiaTheme="minorHAnsi" w:hAnsi="Arial" w:cs="Arial"/>
          <w:sz w:val="20"/>
          <w:szCs w:val="20"/>
          <w:lang w:eastAsia="en-US"/>
        </w:rPr>
        <w:t xml:space="preserve"> stand stets die Zufriedenheit unserer Schweizer Kunden im Mittelpunkt.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>“</w:t>
      </w:r>
      <w:r w:rsidR="00B63743" w:rsidRPr="00B6374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A18FA">
        <w:rPr>
          <w:rFonts w:ascii="Arial" w:eastAsiaTheme="minorHAnsi" w:hAnsi="Arial" w:cs="Arial"/>
          <w:sz w:val="20"/>
          <w:szCs w:val="20"/>
          <w:lang w:eastAsia="en-US"/>
        </w:rPr>
        <w:t>Z</w:t>
      </w:r>
      <w:r w:rsidRPr="0095575E">
        <w:rPr>
          <w:rFonts w:ascii="Arial" w:eastAsiaTheme="minorHAnsi" w:hAnsi="Arial" w:cs="Arial"/>
          <w:sz w:val="20"/>
          <w:szCs w:val="20"/>
          <w:lang w:eastAsia="en-US"/>
        </w:rPr>
        <w:t xml:space="preserve">ahlreiche Mitarbeiter </w:t>
      </w:r>
      <w:r w:rsidR="00E04BD1">
        <w:rPr>
          <w:rFonts w:ascii="Arial" w:eastAsiaTheme="minorHAnsi" w:hAnsi="Arial" w:cs="Arial"/>
          <w:sz w:val="20"/>
          <w:szCs w:val="20"/>
          <w:lang w:eastAsia="en-US"/>
        </w:rPr>
        <w:t xml:space="preserve">werden </w:t>
      </w:r>
      <w:r w:rsidR="001A18FA">
        <w:rPr>
          <w:rFonts w:ascii="Arial" w:eastAsiaTheme="minorHAnsi" w:hAnsi="Arial" w:cs="Arial"/>
          <w:sz w:val="20"/>
          <w:szCs w:val="20"/>
          <w:lang w:eastAsia="en-US"/>
        </w:rPr>
        <w:t xml:space="preserve">auch 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>in d</w:t>
      </w:r>
      <w:r w:rsidR="001A18FA">
        <w:rPr>
          <w:rFonts w:ascii="Arial" w:eastAsiaTheme="minorHAnsi" w:hAnsi="Arial" w:cs="Arial"/>
          <w:sz w:val="20"/>
          <w:szCs w:val="20"/>
          <w:lang w:eastAsia="en-US"/>
        </w:rPr>
        <w:t>er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 xml:space="preserve"> neu gegründete</w:t>
      </w:r>
      <w:r w:rsidR="001A18FA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 xml:space="preserve"> INDEX-Tochter </w:t>
      </w:r>
      <w:r w:rsidR="001A18FA">
        <w:rPr>
          <w:rFonts w:ascii="Arial" w:eastAsiaTheme="minorHAnsi" w:hAnsi="Arial" w:cs="Arial"/>
          <w:sz w:val="20"/>
          <w:szCs w:val="20"/>
          <w:lang w:eastAsia="en-US"/>
        </w:rPr>
        <w:t>als bekannte Ansprechpartner für die Kunden verfügbar sein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wodurch 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>ein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n</w:t>
      </w:r>
      <w:r w:rsidRPr="0095575E">
        <w:rPr>
          <w:rFonts w:ascii="Arial" w:eastAsiaTheme="minorHAnsi" w:hAnsi="Arial" w:cs="Arial"/>
          <w:sz w:val="20"/>
          <w:szCs w:val="20"/>
          <w:lang w:eastAsia="en-US"/>
        </w:rPr>
        <w:t>ahtlose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>r</w:t>
      </w:r>
      <w:r w:rsidRPr="0095575E">
        <w:rPr>
          <w:rFonts w:ascii="Arial" w:eastAsiaTheme="minorHAnsi" w:hAnsi="Arial" w:cs="Arial"/>
          <w:sz w:val="20"/>
          <w:szCs w:val="20"/>
          <w:lang w:eastAsia="en-US"/>
        </w:rPr>
        <w:t xml:space="preserve"> Übergang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gewährleistet ist. 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 xml:space="preserve">Selbst </w:t>
      </w:r>
      <w:r w:rsidR="00E25E69" w:rsidRPr="00E25E69">
        <w:rPr>
          <w:rFonts w:ascii="Arial" w:eastAsiaTheme="minorHAnsi" w:hAnsi="Arial" w:cs="Arial"/>
          <w:sz w:val="20"/>
          <w:szCs w:val="20"/>
          <w:lang w:eastAsia="en-US"/>
        </w:rPr>
        <w:t xml:space="preserve">der Sitz der 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 xml:space="preserve">neuen Aktiengesellschaft </w:t>
      </w:r>
      <w:r w:rsidR="00E25E69" w:rsidRPr="00E25E69">
        <w:rPr>
          <w:rFonts w:ascii="Arial" w:eastAsiaTheme="minorHAnsi" w:hAnsi="Arial" w:cs="Arial"/>
          <w:sz w:val="20"/>
          <w:szCs w:val="20"/>
          <w:lang w:eastAsia="en-US"/>
        </w:rPr>
        <w:t xml:space="preserve">wird </w:t>
      </w:r>
      <w:r w:rsidR="00E04BD1">
        <w:rPr>
          <w:rFonts w:ascii="Arial" w:eastAsiaTheme="minorHAnsi" w:hAnsi="Arial" w:cs="Arial"/>
          <w:sz w:val="20"/>
          <w:szCs w:val="20"/>
          <w:lang w:eastAsia="en-US"/>
        </w:rPr>
        <w:t xml:space="preserve">in den </w:t>
      </w:r>
      <w:r w:rsidR="001A18FA">
        <w:rPr>
          <w:rFonts w:ascii="Arial" w:eastAsiaTheme="minorHAnsi" w:hAnsi="Arial" w:cs="Arial"/>
          <w:sz w:val="20"/>
          <w:szCs w:val="20"/>
          <w:lang w:eastAsia="en-US"/>
        </w:rPr>
        <w:t xml:space="preserve">bisherigen </w:t>
      </w:r>
      <w:r w:rsidR="00E04BD1">
        <w:rPr>
          <w:rFonts w:ascii="Arial" w:eastAsiaTheme="minorHAnsi" w:hAnsi="Arial" w:cs="Arial"/>
          <w:sz w:val="20"/>
          <w:szCs w:val="20"/>
          <w:lang w:eastAsia="en-US"/>
        </w:rPr>
        <w:t xml:space="preserve">Räumlichkeiten </w:t>
      </w:r>
      <w:r w:rsidR="00E25E69" w:rsidRPr="00E25E69">
        <w:rPr>
          <w:rFonts w:ascii="Arial" w:eastAsiaTheme="minorHAnsi" w:hAnsi="Arial" w:cs="Arial"/>
          <w:sz w:val="20"/>
          <w:szCs w:val="20"/>
          <w:lang w:eastAsia="en-US"/>
        </w:rPr>
        <w:t>der SPRINGMANN AG in St</w:t>
      </w:r>
      <w:r w:rsidR="00134729"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="00E25E69" w:rsidRPr="00E25E69">
        <w:rPr>
          <w:rFonts w:ascii="Arial" w:eastAsiaTheme="minorHAnsi" w:hAnsi="Arial" w:cs="Arial"/>
          <w:sz w:val="20"/>
          <w:szCs w:val="20"/>
          <w:lang w:eastAsia="en-US"/>
        </w:rPr>
        <w:t>Blaise</w:t>
      </w:r>
      <w:r w:rsidR="00134729">
        <w:rPr>
          <w:rFonts w:ascii="Arial" w:eastAsiaTheme="minorHAnsi" w:hAnsi="Arial" w:cs="Arial"/>
          <w:sz w:val="20"/>
          <w:szCs w:val="20"/>
          <w:lang w:eastAsia="en-US"/>
        </w:rPr>
        <w:t>/NE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25E69" w:rsidRPr="00E25E69">
        <w:rPr>
          <w:rFonts w:ascii="Arial" w:eastAsiaTheme="minorHAnsi" w:hAnsi="Arial" w:cs="Arial"/>
          <w:sz w:val="20"/>
          <w:szCs w:val="20"/>
          <w:lang w:eastAsia="en-US"/>
        </w:rPr>
        <w:t>bleiben.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63743" w:rsidRPr="00B63743">
        <w:rPr>
          <w:rFonts w:ascii="Arial" w:eastAsiaTheme="minorHAnsi" w:hAnsi="Arial" w:cs="Arial"/>
          <w:sz w:val="20"/>
          <w:szCs w:val="20"/>
          <w:lang w:eastAsia="en-US"/>
        </w:rPr>
        <w:t xml:space="preserve">Den Verwaltungsratsvorsitz 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>übernimmt</w:t>
      </w:r>
      <w:r w:rsidR="00B63743" w:rsidRPr="00B63743">
        <w:rPr>
          <w:rFonts w:ascii="Arial" w:eastAsiaTheme="minorHAnsi" w:hAnsi="Arial" w:cs="Arial"/>
          <w:sz w:val="20"/>
          <w:szCs w:val="20"/>
          <w:lang w:eastAsia="en-US"/>
        </w:rPr>
        <w:t xml:space="preserve"> Reiner Hammerl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 xml:space="preserve">, Geschäftsführer Vertrieb der </w:t>
      </w:r>
      <w:r w:rsidR="00B63743" w:rsidRPr="00B63743">
        <w:rPr>
          <w:rFonts w:ascii="Arial" w:eastAsiaTheme="minorHAnsi" w:hAnsi="Arial" w:cs="Arial"/>
          <w:sz w:val="20"/>
          <w:szCs w:val="20"/>
          <w:lang w:eastAsia="en-US"/>
        </w:rPr>
        <w:t>INDEX-Werke GmbH &amp; Co. KG</w:t>
      </w:r>
      <w:r w:rsidR="00B63743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E25E69" w:rsidRDefault="00E25E69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4F741B" w:rsidRPr="00422AE3" w:rsidRDefault="004F741B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415D03" w:rsidRPr="00422AE3" w:rsidRDefault="00415D03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b/>
          <w:sz w:val="20"/>
          <w:szCs w:val="20"/>
        </w:rPr>
        <w:t>Kontakt:</w:t>
      </w:r>
      <w:r w:rsidRPr="00422AE3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422AE3">
        <w:rPr>
          <w:rFonts w:ascii="Arial" w:hAnsi="Arial" w:cs="Arial"/>
          <w:sz w:val="20"/>
          <w:szCs w:val="20"/>
          <w:lang w:val="en-US"/>
        </w:rPr>
        <w:t>KG Hahn &amp; Tessky</w:t>
      </w:r>
    </w:p>
    <w:p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sz w:val="20"/>
          <w:szCs w:val="20"/>
          <w:lang w:val="en-US"/>
        </w:rPr>
        <w:t>Rainer Gondek</w:t>
      </w:r>
    </w:p>
    <w:p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sz w:val="20"/>
          <w:szCs w:val="20"/>
          <w:lang w:val="en-US"/>
        </w:rPr>
        <w:t xml:space="preserve">Leiter </w:t>
      </w:r>
      <w:r w:rsidR="00F22C4C">
        <w:rPr>
          <w:rFonts w:ascii="Arial" w:hAnsi="Arial" w:cs="Arial"/>
          <w:sz w:val="20"/>
          <w:szCs w:val="20"/>
          <w:lang w:val="en-US"/>
        </w:rPr>
        <w:t xml:space="preserve">Global </w:t>
      </w:r>
      <w:r w:rsidRPr="00422AE3">
        <w:rPr>
          <w:rFonts w:ascii="Arial" w:hAnsi="Arial" w:cs="Arial"/>
          <w:sz w:val="20"/>
          <w:szCs w:val="20"/>
          <w:lang w:val="en-US"/>
        </w:rPr>
        <w:t xml:space="preserve">Marketing </w:t>
      </w:r>
    </w:p>
    <w:p w:rsidR="00415D03" w:rsidRPr="00C94032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C94032">
        <w:rPr>
          <w:rFonts w:ascii="Arial" w:hAnsi="Arial" w:cs="Arial"/>
          <w:sz w:val="20"/>
          <w:szCs w:val="20"/>
          <w:lang w:val="en-US"/>
        </w:rPr>
        <w:t>Tel.: +49 (711) 3191-1286</w:t>
      </w:r>
    </w:p>
    <w:p w:rsidR="0086192A" w:rsidRPr="00B36A9E" w:rsidRDefault="003A0FF8" w:rsidP="00F30ECF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9" w:history="1">
        <w:r w:rsidR="00415D03" w:rsidRPr="00B36A9E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415D03" w:rsidRPr="00B36A9E">
        <w:rPr>
          <w:rFonts w:ascii="Arial" w:hAnsi="Arial" w:cs="Arial"/>
          <w:sz w:val="20"/>
          <w:szCs w:val="20"/>
        </w:rPr>
        <w:t xml:space="preserve"> </w:t>
      </w:r>
    </w:p>
    <w:p w:rsidR="00B63743" w:rsidRDefault="00B63743" w:rsidP="00F30ECF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</w:rPr>
      </w:pPr>
    </w:p>
    <w:p w:rsidR="00B63743" w:rsidRDefault="00B63743" w:rsidP="00F30ECF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</w:rPr>
      </w:pPr>
    </w:p>
    <w:p w:rsidR="00E04BD1" w:rsidRDefault="00E04BD1" w:rsidP="00F30ECF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</w:rPr>
      </w:pPr>
    </w:p>
    <w:p w:rsidR="00E04BD1" w:rsidRDefault="00E04BD1" w:rsidP="00F30ECF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</w:rPr>
      </w:pPr>
    </w:p>
    <w:p w:rsidR="007A07D3" w:rsidRPr="007A07D3" w:rsidRDefault="00F30ECF" w:rsidP="00D5094E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  <w:r w:rsidRPr="007A07D3">
        <w:rPr>
          <w:rFonts w:ascii="Arial" w:hAnsi="Arial" w:cs="Arial"/>
          <w:b/>
          <w:sz w:val="20"/>
          <w:szCs w:val="20"/>
        </w:rPr>
        <w:t>Foto</w:t>
      </w:r>
      <w:r w:rsidR="00D5094E">
        <w:rPr>
          <w:rFonts w:ascii="Arial" w:hAnsi="Arial" w:cs="Arial"/>
          <w:b/>
          <w:sz w:val="20"/>
          <w:szCs w:val="20"/>
        </w:rPr>
        <w:t xml:space="preserve"> 1</w:t>
      </w:r>
      <w:r w:rsidRPr="007A07D3">
        <w:rPr>
          <w:rFonts w:ascii="Arial" w:hAnsi="Arial" w:cs="Arial"/>
          <w:b/>
          <w:sz w:val="20"/>
          <w:szCs w:val="20"/>
        </w:rPr>
        <w:t>:</w:t>
      </w:r>
      <w:r w:rsidR="00B63743" w:rsidRPr="007A07D3">
        <w:rPr>
          <w:rFonts w:ascii="Arial" w:hAnsi="Arial" w:cs="Arial"/>
          <w:b/>
          <w:sz w:val="20"/>
          <w:szCs w:val="20"/>
        </w:rPr>
        <w:t xml:space="preserve"> </w:t>
      </w:r>
      <w:r w:rsidR="00D5094E">
        <w:rPr>
          <w:rFonts w:ascii="Arial" w:hAnsi="Arial" w:cs="Arial"/>
          <w:b/>
          <w:sz w:val="20"/>
          <w:szCs w:val="20"/>
        </w:rPr>
        <w:br/>
      </w:r>
      <w:r w:rsidR="007A07D3" w:rsidRPr="007A07D3">
        <w:rPr>
          <w:rFonts w:ascii="Arial" w:hAnsi="Arial" w:cs="Arial"/>
          <w:i/>
          <w:sz w:val="20"/>
          <w:szCs w:val="20"/>
        </w:rPr>
        <w:t>Philippe Dubois ist ab 1.1.2019 Geschäftsführer der neuen INDEX Werkzeugmaschinen (Schweiz) AG. Er verantwortet Vertrieb und Service von Drehmaschinen der Marken INDEX und TRAUB im bedeutenden Schweizer Markt.</w:t>
      </w:r>
    </w:p>
    <w:p w:rsidR="007A07D3" w:rsidRPr="007A07D3" w:rsidRDefault="00077BD8" w:rsidP="007A07D3">
      <w:pPr>
        <w:suppressLineNumbers/>
        <w:spacing w:line="336" w:lineRule="auto"/>
        <w:ind w:left="709" w:right="1843"/>
        <w:rPr>
          <w:rFonts w:ascii="Arial" w:hAnsi="Arial" w:cs="Arial"/>
          <w:i/>
          <w:sz w:val="20"/>
          <w:szCs w:val="20"/>
          <w:highlight w:val="yellow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F7B0332" wp14:editId="2D36A0AF">
            <wp:simplePos x="0" y="0"/>
            <wp:positionH relativeFrom="column">
              <wp:posOffset>-127635</wp:posOffset>
            </wp:positionH>
            <wp:positionV relativeFrom="paragraph">
              <wp:posOffset>195580</wp:posOffset>
            </wp:positionV>
            <wp:extent cx="3933825" cy="2571750"/>
            <wp:effectExtent l="0" t="0" r="9525" b="0"/>
            <wp:wrapNone/>
            <wp:docPr id="2" name="Grafik 2" descr="C:\Users\Gondekr\AppData\Local\Microsoft\Windows\Temporary Internet Files\Content.Outlook\DXYLJDF9\Duboi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ondekr\AppData\Local\Microsoft\Windows\Temporary Internet Files\Content.Outlook\DXYLJDF9\Dubois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10" b="7037"/>
                    <a:stretch/>
                  </pic:blipFill>
                  <pic:spPr bwMode="auto">
                    <a:xfrm>
                      <a:off x="0" y="0"/>
                      <a:ext cx="39338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7D3" w:rsidRDefault="00E04BD1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  <w:r w:rsidRPr="007A07D3">
        <w:rPr>
          <w:rFonts w:ascii="Arial" w:hAnsi="Arial" w:cs="Arial"/>
          <w:i/>
          <w:sz w:val="20"/>
          <w:szCs w:val="20"/>
          <w:highlight w:val="yellow"/>
        </w:rPr>
        <w:t xml:space="preserve"> </w:t>
      </w:r>
    </w:p>
    <w:p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:rsidR="00D5094E" w:rsidRDefault="00D5094E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</w:rPr>
      </w:pPr>
    </w:p>
    <w:p w:rsidR="00D5094E" w:rsidRDefault="00D5094E" w:rsidP="00D5094E">
      <w:pPr>
        <w:pStyle w:val="Listenabsatz"/>
        <w:suppressLineNumbers/>
        <w:spacing w:line="336" w:lineRule="auto"/>
        <w:ind w:left="0" w:right="1843"/>
        <w:rPr>
          <w:rFonts w:ascii="Arial" w:hAnsi="Arial" w:cs="Arial"/>
          <w:b/>
          <w:i/>
          <w:sz w:val="20"/>
          <w:szCs w:val="20"/>
        </w:rPr>
      </w:pPr>
    </w:p>
    <w:p w:rsidR="00D5094E" w:rsidRDefault="00D5094E" w:rsidP="00D5094E">
      <w:pPr>
        <w:pStyle w:val="Listenabsatz"/>
        <w:suppressLineNumbers/>
        <w:spacing w:line="336" w:lineRule="auto"/>
        <w:ind w:left="0" w:right="1843"/>
        <w:rPr>
          <w:rFonts w:ascii="Arial" w:hAnsi="Arial" w:cs="Arial"/>
          <w:b/>
          <w:i/>
          <w:sz w:val="20"/>
          <w:szCs w:val="20"/>
        </w:rPr>
      </w:pPr>
    </w:p>
    <w:p w:rsidR="007A07D3" w:rsidRPr="00D5094E" w:rsidRDefault="00D5094E" w:rsidP="00D5094E">
      <w:pPr>
        <w:pStyle w:val="Listenabsatz"/>
        <w:suppressLineNumbers/>
        <w:spacing w:line="336" w:lineRule="auto"/>
        <w:ind w:left="0" w:right="1843"/>
        <w:rPr>
          <w:rFonts w:ascii="Arial" w:hAnsi="Arial" w:cs="Arial"/>
          <w:i/>
          <w:sz w:val="20"/>
          <w:szCs w:val="20"/>
        </w:rPr>
      </w:pPr>
      <w:r w:rsidRPr="00D5094E">
        <w:rPr>
          <w:rFonts w:ascii="Arial" w:hAnsi="Arial" w:cs="Arial"/>
          <w:b/>
          <w:i/>
          <w:sz w:val="20"/>
          <w:szCs w:val="20"/>
        </w:rPr>
        <w:t>Foto 2: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br/>
      </w:r>
      <w:r w:rsidR="00134729">
        <w:rPr>
          <w:rFonts w:ascii="Arial" w:hAnsi="Arial" w:cs="Arial"/>
          <w:i/>
          <w:sz w:val="20"/>
          <w:szCs w:val="20"/>
        </w:rPr>
        <w:t>Das Gebäude in St-Blaise beher</w:t>
      </w:r>
      <w:r w:rsidR="00134729" w:rsidRPr="00134729">
        <w:rPr>
          <w:rFonts w:ascii="Arial" w:hAnsi="Arial" w:cs="Arial"/>
          <w:i/>
          <w:sz w:val="20"/>
          <w:szCs w:val="20"/>
        </w:rPr>
        <w:t xml:space="preserve">bergt den Service der INDEX </w:t>
      </w:r>
      <w:r w:rsidR="00134729" w:rsidRPr="00D5094E">
        <w:rPr>
          <w:rFonts w:ascii="Arial" w:hAnsi="Arial" w:cs="Arial"/>
          <w:i/>
          <w:sz w:val="20"/>
          <w:szCs w:val="20"/>
        </w:rPr>
        <w:t>Werkzeugmaschinen (Schweiz) AG</w:t>
      </w:r>
    </w:p>
    <w:p w:rsidR="00F30ECF" w:rsidRPr="00D5094E" w:rsidRDefault="00A61E02" w:rsidP="00E25E69">
      <w:pPr>
        <w:tabs>
          <w:tab w:val="left" w:pos="4962"/>
        </w:tabs>
        <w:spacing w:after="200" w:line="360" w:lineRule="auto"/>
        <w:ind w:left="4962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del w:id="1" w:author="Gondek, Rainer" w:date="2018-11-26T17:36:00Z">
        <w:r w:rsidRPr="00D5094E" w:rsidDel="00D5094E">
          <w:rPr>
            <w:rFonts w:ascii="Arial" w:hAnsi="Arial" w:cs="Arial"/>
            <w:b/>
            <w:i/>
            <w:noProof/>
            <w:sz w:val="20"/>
            <w:szCs w:val="20"/>
          </w:rPr>
          <w:drawing>
            <wp:anchor distT="0" distB="0" distL="114300" distR="114300" simplePos="0" relativeHeight="251659264" behindDoc="0" locked="0" layoutInCell="1" allowOverlap="1" wp14:anchorId="5D4C79B8" wp14:editId="59E67397">
              <wp:simplePos x="0" y="0"/>
              <wp:positionH relativeFrom="column">
                <wp:posOffset>-118110</wp:posOffset>
              </wp:positionH>
              <wp:positionV relativeFrom="paragraph">
                <wp:posOffset>87630</wp:posOffset>
              </wp:positionV>
              <wp:extent cx="3926840" cy="2609850"/>
              <wp:effectExtent l="0" t="0" r="0" b="0"/>
              <wp:wrapNone/>
              <wp:docPr id="3" name="Grafik 3" descr="\\infs-12\Index\index_intern\VMW_intern\Presse\INDEX TRAUB Presseinformationen\ICH AG\Standort_Schweiz_mit_Logo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\\infs-12\Index\index_intern\VMW_intern\Presse\INDEX TRAUB Presseinformationen\ICH AG\Standort_Schweiz_mit_Logo2.jpg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926840" cy="2609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bookmarkEnd w:id="0"/>
    </w:p>
    <w:sectPr w:rsidR="00F30ECF" w:rsidRPr="00D5094E" w:rsidSect="00F30ECF">
      <w:headerReference w:type="default" r:id="rId12"/>
      <w:footerReference w:type="default" r:id="rId13"/>
      <w:type w:val="continuous"/>
      <w:pgSz w:w="11906" w:h="16838" w:code="9"/>
      <w:pgMar w:top="993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FF8" w:rsidRDefault="003A0FF8">
      <w:r>
        <w:separator/>
      </w:r>
    </w:p>
  </w:endnote>
  <w:endnote w:type="continuationSeparator" w:id="0">
    <w:p w:rsidR="003A0FF8" w:rsidRDefault="003A0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B900E2">
      <w:rPr>
        <w:rStyle w:val="Seitenzahl"/>
        <w:rFonts w:ascii="Arial" w:hAnsi="Arial" w:cs="Arial"/>
        <w:noProof/>
        <w:sz w:val="18"/>
        <w:szCs w:val="18"/>
      </w:rPr>
      <w:t>2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B900E2">
      <w:rPr>
        <w:rStyle w:val="Seitenzahl"/>
        <w:rFonts w:ascii="Arial" w:hAnsi="Arial" w:cs="Arial"/>
        <w:noProof/>
        <w:sz w:val="18"/>
        <w:szCs w:val="18"/>
      </w:rPr>
      <w:t>2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FF8" w:rsidRDefault="003A0FF8">
      <w:r>
        <w:separator/>
      </w:r>
    </w:p>
  </w:footnote>
  <w:footnote w:type="continuationSeparator" w:id="0">
    <w:p w:rsidR="003A0FF8" w:rsidRDefault="003A0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84" w:rsidRPr="003D200C" w:rsidRDefault="00F76584" w:rsidP="00AE64C2">
    <w:pPr>
      <w:pStyle w:val="Kopfzeile"/>
      <w:tabs>
        <w:tab w:val="clear" w:pos="9072"/>
        <w:tab w:val="right" w:pos="9360"/>
      </w:tabs>
      <w:ind w:left="2544" w:firstLine="4296"/>
      <w:rPr>
        <w:lang w:val="en-US"/>
      </w:rPr>
    </w:pPr>
    <w:r w:rsidRPr="003D200C">
      <w:rPr>
        <w:lang w:val="en-US"/>
      </w:rPr>
      <w:tab/>
    </w:r>
    <w:r w:rsidR="002D2928">
      <w:rPr>
        <w:noProof/>
      </w:rPr>
      <w:drawing>
        <wp:inline distT="0" distB="0" distL="0" distR="0" wp14:anchorId="7D3C61CB" wp14:editId="108097DE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8C66BE" w:rsidRPr="003D200C" w:rsidRDefault="007955F3" w:rsidP="007955F3">
    <w:pPr>
      <w:pStyle w:val="Kopfzeile"/>
      <w:tabs>
        <w:tab w:val="clear" w:pos="4536"/>
        <w:tab w:val="clear" w:pos="9072"/>
      </w:tabs>
      <w:ind w:left="7549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>Vertrieb Schweiz</w:t>
    </w:r>
  </w:p>
  <w:p w:rsidR="00467F33" w:rsidRPr="003D200C" w:rsidRDefault="007955F3" w:rsidP="007955F3">
    <w:pPr>
      <w:pStyle w:val="Kopfzeile"/>
      <w:tabs>
        <w:tab w:val="clear" w:pos="4536"/>
        <w:tab w:val="clear" w:pos="9072"/>
      </w:tabs>
      <w:ind w:left="7299" w:right="-1560" w:firstLine="500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</w:t>
    </w:r>
    <w:r w:rsidR="00134729">
      <w:rPr>
        <w:rFonts w:ascii="Arial" w:hAnsi="Arial" w:cs="Arial"/>
        <w:sz w:val="16"/>
        <w:lang w:val="en-US"/>
      </w:rPr>
      <w:t>11.12.</w:t>
    </w:r>
    <w:r w:rsidR="00467F33">
      <w:rPr>
        <w:rFonts w:ascii="Arial" w:hAnsi="Arial" w:cs="Arial"/>
        <w:sz w:val="16"/>
        <w:lang w:val="en-US"/>
      </w:rPr>
      <w:t>18</w:t>
    </w:r>
  </w:p>
  <w:p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7734C"/>
    <w:multiLevelType w:val="hybridMultilevel"/>
    <w:tmpl w:val="B95C720E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72"/>
    <w:rsid w:val="000001ED"/>
    <w:rsid w:val="000004DE"/>
    <w:rsid w:val="00000CF3"/>
    <w:rsid w:val="00013608"/>
    <w:rsid w:val="000145DC"/>
    <w:rsid w:val="000223C7"/>
    <w:rsid w:val="0002718C"/>
    <w:rsid w:val="00033FAB"/>
    <w:rsid w:val="00037DD6"/>
    <w:rsid w:val="000417E2"/>
    <w:rsid w:val="00042DA3"/>
    <w:rsid w:val="00046FB5"/>
    <w:rsid w:val="000750BB"/>
    <w:rsid w:val="00077BD8"/>
    <w:rsid w:val="00092A02"/>
    <w:rsid w:val="00093ED3"/>
    <w:rsid w:val="000A09F9"/>
    <w:rsid w:val="000A0DDD"/>
    <w:rsid w:val="000A6B85"/>
    <w:rsid w:val="000A7F31"/>
    <w:rsid w:val="000B0B5B"/>
    <w:rsid w:val="000C2336"/>
    <w:rsid w:val="000D0A3A"/>
    <w:rsid w:val="000D22C6"/>
    <w:rsid w:val="000D546A"/>
    <w:rsid w:val="000E7045"/>
    <w:rsid w:val="000E7E0D"/>
    <w:rsid w:val="00106AAA"/>
    <w:rsid w:val="00107B6B"/>
    <w:rsid w:val="00107F92"/>
    <w:rsid w:val="0011189B"/>
    <w:rsid w:val="00112619"/>
    <w:rsid w:val="00120659"/>
    <w:rsid w:val="00123D45"/>
    <w:rsid w:val="00131AC4"/>
    <w:rsid w:val="0013320E"/>
    <w:rsid w:val="00134729"/>
    <w:rsid w:val="00134E50"/>
    <w:rsid w:val="00137048"/>
    <w:rsid w:val="00143AF0"/>
    <w:rsid w:val="00144799"/>
    <w:rsid w:val="0016091D"/>
    <w:rsid w:val="00167429"/>
    <w:rsid w:val="0018187E"/>
    <w:rsid w:val="001867F8"/>
    <w:rsid w:val="00191224"/>
    <w:rsid w:val="001913D5"/>
    <w:rsid w:val="001A18FA"/>
    <w:rsid w:val="001A1972"/>
    <w:rsid w:val="001B1E13"/>
    <w:rsid w:val="001B36CA"/>
    <w:rsid w:val="001B39F6"/>
    <w:rsid w:val="001B7AF4"/>
    <w:rsid w:val="001E05DD"/>
    <w:rsid w:val="001E1539"/>
    <w:rsid w:val="00200B41"/>
    <w:rsid w:val="00201559"/>
    <w:rsid w:val="00207497"/>
    <w:rsid w:val="00207885"/>
    <w:rsid w:val="00211AF2"/>
    <w:rsid w:val="00212595"/>
    <w:rsid w:val="00216191"/>
    <w:rsid w:val="002208C9"/>
    <w:rsid w:val="002213FD"/>
    <w:rsid w:val="00224559"/>
    <w:rsid w:val="00225696"/>
    <w:rsid w:val="00235ED6"/>
    <w:rsid w:val="002361B1"/>
    <w:rsid w:val="00243D4C"/>
    <w:rsid w:val="002508F8"/>
    <w:rsid w:val="00252394"/>
    <w:rsid w:val="00256000"/>
    <w:rsid w:val="00261CB4"/>
    <w:rsid w:val="00262014"/>
    <w:rsid w:val="0026448E"/>
    <w:rsid w:val="00267FDD"/>
    <w:rsid w:val="0027071B"/>
    <w:rsid w:val="00270ADC"/>
    <w:rsid w:val="0027296C"/>
    <w:rsid w:val="00284137"/>
    <w:rsid w:val="00294D30"/>
    <w:rsid w:val="00295D86"/>
    <w:rsid w:val="002A0A1F"/>
    <w:rsid w:val="002C52CB"/>
    <w:rsid w:val="002C75A9"/>
    <w:rsid w:val="002D038B"/>
    <w:rsid w:val="002D0FF4"/>
    <w:rsid w:val="002D2928"/>
    <w:rsid w:val="002D37B1"/>
    <w:rsid w:val="002E4C83"/>
    <w:rsid w:val="002E4FA6"/>
    <w:rsid w:val="002E52C6"/>
    <w:rsid w:val="002E572F"/>
    <w:rsid w:val="002E74F7"/>
    <w:rsid w:val="002F1927"/>
    <w:rsid w:val="002F51C3"/>
    <w:rsid w:val="002F7069"/>
    <w:rsid w:val="002F73EE"/>
    <w:rsid w:val="0030559E"/>
    <w:rsid w:val="0030733E"/>
    <w:rsid w:val="003240E3"/>
    <w:rsid w:val="00334401"/>
    <w:rsid w:val="00350072"/>
    <w:rsid w:val="00353117"/>
    <w:rsid w:val="00360228"/>
    <w:rsid w:val="0036385F"/>
    <w:rsid w:val="0036726E"/>
    <w:rsid w:val="00367F5D"/>
    <w:rsid w:val="0037311D"/>
    <w:rsid w:val="0037625A"/>
    <w:rsid w:val="00377560"/>
    <w:rsid w:val="0037788C"/>
    <w:rsid w:val="00377F47"/>
    <w:rsid w:val="00381EF9"/>
    <w:rsid w:val="00384089"/>
    <w:rsid w:val="0038760F"/>
    <w:rsid w:val="00387D97"/>
    <w:rsid w:val="003924B0"/>
    <w:rsid w:val="003925A8"/>
    <w:rsid w:val="00394986"/>
    <w:rsid w:val="003957DE"/>
    <w:rsid w:val="00397A76"/>
    <w:rsid w:val="003A0FF8"/>
    <w:rsid w:val="003A7C1B"/>
    <w:rsid w:val="003B0528"/>
    <w:rsid w:val="003B0F98"/>
    <w:rsid w:val="003B5BA9"/>
    <w:rsid w:val="003D39C0"/>
    <w:rsid w:val="003D7AB4"/>
    <w:rsid w:val="003E4B28"/>
    <w:rsid w:val="003E4D2B"/>
    <w:rsid w:val="003E5584"/>
    <w:rsid w:val="003F60D2"/>
    <w:rsid w:val="00406AB0"/>
    <w:rsid w:val="00414765"/>
    <w:rsid w:val="00414CF2"/>
    <w:rsid w:val="00415A87"/>
    <w:rsid w:val="00415D03"/>
    <w:rsid w:val="004204C8"/>
    <w:rsid w:val="00422AE3"/>
    <w:rsid w:val="00424E75"/>
    <w:rsid w:val="00426195"/>
    <w:rsid w:val="00432DD2"/>
    <w:rsid w:val="00433009"/>
    <w:rsid w:val="00441CB9"/>
    <w:rsid w:val="00443B86"/>
    <w:rsid w:val="00443DDF"/>
    <w:rsid w:val="00446750"/>
    <w:rsid w:val="00447215"/>
    <w:rsid w:val="00460631"/>
    <w:rsid w:val="00463DF5"/>
    <w:rsid w:val="00467F33"/>
    <w:rsid w:val="004720E4"/>
    <w:rsid w:val="0047346F"/>
    <w:rsid w:val="00476642"/>
    <w:rsid w:val="004804E4"/>
    <w:rsid w:val="00480651"/>
    <w:rsid w:val="0048614F"/>
    <w:rsid w:val="00496CE2"/>
    <w:rsid w:val="004A094C"/>
    <w:rsid w:val="004A2FB6"/>
    <w:rsid w:val="004A729F"/>
    <w:rsid w:val="004B1E09"/>
    <w:rsid w:val="004B2855"/>
    <w:rsid w:val="004B4C43"/>
    <w:rsid w:val="004B5958"/>
    <w:rsid w:val="004B5999"/>
    <w:rsid w:val="004B6991"/>
    <w:rsid w:val="004C27C0"/>
    <w:rsid w:val="004C61DA"/>
    <w:rsid w:val="004D161C"/>
    <w:rsid w:val="004D5118"/>
    <w:rsid w:val="004D5C2A"/>
    <w:rsid w:val="004D75BA"/>
    <w:rsid w:val="004E6BF4"/>
    <w:rsid w:val="004F048C"/>
    <w:rsid w:val="004F741B"/>
    <w:rsid w:val="00501800"/>
    <w:rsid w:val="005042F8"/>
    <w:rsid w:val="00504380"/>
    <w:rsid w:val="00521067"/>
    <w:rsid w:val="00521CF6"/>
    <w:rsid w:val="0052567E"/>
    <w:rsid w:val="0053108F"/>
    <w:rsid w:val="0053423A"/>
    <w:rsid w:val="00543C7E"/>
    <w:rsid w:val="00544BB2"/>
    <w:rsid w:val="0055166D"/>
    <w:rsid w:val="005609F5"/>
    <w:rsid w:val="00566701"/>
    <w:rsid w:val="00566D19"/>
    <w:rsid w:val="00573260"/>
    <w:rsid w:val="00573C44"/>
    <w:rsid w:val="0057633A"/>
    <w:rsid w:val="00577F45"/>
    <w:rsid w:val="00581ADC"/>
    <w:rsid w:val="005A394F"/>
    <w:rsid w:val="005A48B3"/>
    <w:rsid w:val="005C021E"/>
    <w:rsid w:val="005C6E5A"/>
    <w:rsid w:val="005C721F"/>
    <w:rsid w:val="005D014F"/>
    <w:rsid w:val="005D018C"/>
    <w:rsid w:val="005D5FB8"/>
    <w:rsid w:val="005E00FA"/>
    <w:rsid w:val="005E29EC"/>
    <w:rsid w:val="005F55FF"/>
    <w:rsid w:val="005F5611"/>
    <w:rsid w:val="005F7A16"/>
    <w:rsid w:val="0062379F"/>
    <w:rsid w:val="00627581"/>
    <w:rsid w:val="00630673"/>
    <w:rsid w:val="00636686"/>
    <w:rsid w:val="00637120"/>
    <w:rsid w:val="0065153A"/>
    <w:rsid w:val="00656679"/>
    <w:rsid w:val="00666BDA"/>
    <w:rsid w:val="00672561"/>
    <w:rsid w:val="006727C1"/>
    <w:rsid w:val="00675059"/>
    <w:rsid w:val="006803F7"/>
    <w:rsid w:val="00680B31"/>
    <w:rsid w:val="0068145C"/>
    <w:rsid w:val="00683EF2"/>
    <w:rsid w:val="00684280"/>
    <w:rsid w:val="00695EC9"/>
    <w:rsid w:val="006A588B"/>
    <w:rsid w:val="006A673A"/>
    <w:rsid w:val="006B4984"/>
    <w:rsid w:val="006C0FD9"/>
    <w:rsid w:val="006C3E18"/>
    <w:rsid w:val="006C44E2"/>
    <w:rsid w:val="006C7C99"/>
    <w:rsid w:val="006D1B3E"/>
    <w:rsid w:val="006E0AE1"/>
    <w:rsid w:val="006E1B3D"/>
    <w:rsid w:val="006E6820"/>
    <w:rsid w:val="006F2CD8"/>
    <w:rsid w:val="006F7DCA"/>
    <w:rsid w:val="0071341B"/>
    <w:rsid w:val="00713606"/>
    <w:rsid w:val="00717063"/>
    <w:rsid w:val="00727E85"/>
    <w:rsid w:val="00734673"/>
    <w:rsid w:val="00745E7E"/>
    <w:rsid w:val="00751511"/>
    <w:rsid w:val="0076014F"/>
    <w:rsid w:val="00760FEC"/>
    <w:rsid w:val="00761098"/>
    <w:rsid w:val="00764F00"/>
    <w:rsid w:val="007652CE"/>
    <w:rsid w:val="007661DA"/>
    <w:rsid w:val="0077349B"/>
    <w:rsid w:val="00775FA5"/>
    <w:rsid w:val="00786B4C"/>
    <w:rsid w:val="00793000"/>
    <w:rsid w:val="007955F3"/>
    <w:rsid w:val="007A07D3"/>
    <w:rsid w:val="007A7797"/>
    <w:rsid w:val="007B0855"/>
    <w:rsid w:val="007B1419"/>
    <w:rsid w:val="007B1DCF"/>
    <w:rsid w:val="007B1E16"/>
    <w:rsid w:val="007B5F69"/>
    <w:rsid w:val="007B737D"/>
    <w:rsid w:val="007D42C7"/>
    <w:rsid w:val="007E37E5"/>
    <w:rsid w:val="007F052C"/>
    <w:rsid w:val="00800F22"/>
    <w:rsid w:val="0080270B"/>
    <w:rsid w:val="00807CE8"/>
    <w:rsid w:val="00813110"/>
    <w:rsid w:val="008133B0"/>
    <w:rsid w:val="00815941"/>
    <w:rsid w:val="008177F0"/>
    <w:rsid w:val="0082135B"/>
    <w:rsid w:val="00847216"/>
    <w:rsid w:val="00847D66"/>
    <w:rsid w:val="00851066"/>
    <w:rsid w:val="0086192A"/>
    <w:rsid w:val="008621A5"/>
    <w:rsid w:val="0086295F"/>
    <w:rsid w:val="00863CDE"/>
    <w:rsid w:val="008678DE"/>
    <w:rsid w:val="00867F14"/>
    <w:rsid w:val="00877CBA"/>
    <w:rsid w:val="008858D7"/>
    <w:rsid w:val="008968E3"/>
    <w:rsid w:val="008A0474"/>
    <w:rsid w:val="008A3663"/>
    <w:rsid w:val="008B5385"/>
    <w:rsid w:val="008B58B8"/>
    <w:rsid w:val="008C104C"/>
    <w:rsid w:val="008C3A38"/>
    <w:rsid w:val="008C44AE"/>
    <w:rsid w:val="008C4772"/>
    <w:rsid w:val="008C66BE"/>
    <w:rsid w:val="008D19C6"/>
    <w:rsid w:val="008D1A51"/>
    <w:rsid w:val="008D6EB5"/>
    <w:rsid w:val="008E002C"/>
    <w:rsid w:val="008E1553"/>
    <w:rsid w:val="008E268C"/>
    <w:rsid w:val="008F1C00"/>
    <w:rsid w:val="00901621"/>
    <w:rsid w:val="00904D06"/>
    <w:rsid w:val="00904F52"/>
    <w:rsid w:val="0091190A"/>
    <w:rsid w:val="00917F2E"/>
    <w:rsid w:val="00921629"/>
    <w:rsid w:val="009218D6"/>
    <w:rsid w:val="00926B09"/>
    <w:rsid w:val="0093136C"/>
    <w:rsid w:val="00933EF2"/>
    <w:rsid w:val="0094120E"/>
    <w:rsid w:val="00946D88"/>
    <w:rsid w:val="0095575E"/>
    <w:rsid w:val="00955761"/>
    <w:rsid w:val="009661B7"/>
    <w:rsid w:val="00971814"/>
    <w:rsid w:val="00971F9F"/>
    <w:rsid w:val="00986307"/>
    <w:rsid w:val="00993817"/>
    <w:rsid w:val="009951D4"/>
    <w:rsid w:val="009A0DFB"/>
    <w:rsid w:val="009A2376"/>
    <w:rsid w:val="009B59B8"/>
    <w:rsid w:val="009C133D"/>
    <w:rsid w:val="009C1E01"/>
    <w:rsid w:val="009C44F2"/>
    <w:rsid w:val="009D31CF"/>
    <w:rsid w:val="009E1274"/>
    <w:rsid w:val="009E1C1C"/>
    <w:rsid w:val="009E2C80"/>
    <w:rsid w:val="009E4663"/>
    <w:rsid w:val="009E6EA1"/>
    <w:rsid w:val="009F163D"/>
    <w:rsid w:val="009F3B72"/>
    <w:rsid w:val="009F446A"/>
    <w:rsid w:val="009F5052"/>
    <w:rsid w:val="009F790F"/>
    <w:rsid w:val="00A269CE"/>
    <w:rsid w:val="00A32630"/>
    <w:rsid w:val="00A34352"/>
    <w:rsid w:val="00A37BBA"/>
    <w:rsid w:val="00A50F9C"/>
    <w:rsid w:val="00A51088"/>
    <w:rsid w:val="00A61E02"/>
    <w:rsid w:val="00A63BAB"/>
    <w:rsid w:val="00A662A5"/>
    <w:rsid w:val="00A716C4"/>
    <w:rsid w:val="00A72BAE"/>
    <w:rsid w:val="00A73611"/>
    <w:rsid w:val="00A73987"/>
    <w:rsid w:val="00A769FD"/>
    <w:rsid w:val="00A81CD2"/>
    <w:rsid w:val="00A83A93"/>
    <w:rsid w:val="00A83F0A"/>
    <w:rsid w:val="00A84A49"/>
    <w:rsid w:val="00A94162"/>
    <w:rsid w:val="00A94CEA"/>
    <w:rsid w:val="00A95DB7"/>
    <w:rsid w:val="00A96370"/>
    <w:rsid w:val="00AA49F6"/>
    <w:rsid w:val="00AA4DE4"/>
    <w:rsid w:val="00AB07FF"/>
    <w:rsid w:val="00AB3530"/>
    <w:rsid w:val="00AB5101"/>
    <w:rsid w:val="00AC37E7"/>
    <w:rsid w:val="00AD1B3A"/>
    <w:rsid w:val="00AD5157"/>
    <w:rsid w:val="00AE1178"/>
    <w:rsid w:val="00AE220D"/>
    <w:rsid w:val="00AE64C2"/>
    <w:rsid w:val="00AF04B8"/>
    <w:rsid w:val="00B05448"/>
    <w:rsid w:val="00B062A9"/>
    <w:rsid w:val="00B106E6"/>
    <w:rsid w:val="00B143BF"/>
    <w:rsid w:val="00B331E7"/>
    <w:rsid w:val="00B36A9E"/>
    <w:rsid w:val="00B44177"/>
    <w:rsid w:val="00B44AA4"/>
    <w:rsid w:val="00B50378"/>
    <w:rsid w:val="00B6086D"/>
    <w:rsid w:val="00B60D19"/>
    <w:rsid w:val="00B611AA"/>
    <w:rsid w:val="00B6229B"/>
    <w:rsid w:val="00B63743"/>
    <w:rsid w:val="00B71BC4"/>
    <w:rsid w:val="00B724D5"/>
    <w:rsid w:val="00B7687A"/>
    <w:rsid w:val="00B76920"/>
    <w:rsid w:val="00B87AC5"/>
    <w:rsid w:val="00B900E2"/>
    <w:rsid w:val="00B9037B"/>
    <w:rsid w:val="00BA1B58"/>
    <w:rsid w:val="00BA4288"/>
    <w:rsid w:val="00BA57CA"/>
    <w:rsid w:val="00BA5C61"/>
    <w:rsid w:val="00BA6844"/>
    <w:rsid w:val="00BB3AEB"/>
    <w:rsid w:val="00BD264F"/>
    <w:rsid w:val="00BD512C"/>
    <w:rsid w:val="00BE7797"/>
    <w:rsid w:val="00BE79B9"/>
    <w:rsid w:val="00BF127F"/>
    <w:rsid w:val="00BF5362"/>
    <w:rsid w:val="00BF7959"/>
    <w:rsid w:val="00C01F56"/>
    <w:rsid w:val="00C0374E"/>
    <w:rsid w:val="00C06334"/>
    <w:rsid w:val="00C154E1"/>
    <w:rsid w:val="00C205C7"/>
    <w:rsid w:val="00C35B6D"/>
    <w:rsid w:val="00C45A58"/>
    <w:rsid w:val="00C460E5"/>
    <w:rsid w:val="00C52C2E"/>
    <w:rsid w:val="00C5688F"/>
    <w:rsid w:val="00C71D48"/>
    <w:rsid w:val="00C72026"/>
    <w:rsid w:val="00C76642"/>
    <w:rsid w:val="00C80D8C"/>
    <w:rsid w:val="00C921AF"/>
    <w:rsid w:val="00C94032"/>
    <w:rsid w:val="00C96D56"/>
    <w:rsid w:val="00CA132B"/>
    <w:rsid w:val="00CA3275"/>
    <w:rsid w:val="00CB3691"/>
    <w:rsid w:val="00CC2163"/>
    <w:rsid w:val="00CC3F7A"/>
    <w:rsid w:val="00CC7AA6"/>
    <w:rsid w:val="00CD0992"/>
    <w:rsid w:val="00CD59EA"/>
    <w:rsid w:val="00CD6D21"/>
    <w:rsid w:val="00CE0DA3"/>
    <w:rsid w:val="00CE3C6A"/>
    <w:rsid w:val="00CE4C4B"/>
    <w:rsid w:val="00CE5DA1"/>
    <w:rsid w:val="00CE6586"/>
    <w:rsid w:val="00D04BF0"/>
    <w:rsid w:val="00D15798"/>
    <w:rsid w:val="00D16F4D"/>
    <w:rsid w:val="00D222A0"/>
    <w:rsid w:val="00D25284"/>
    <w:rsid w:val="00D269A7"/>
    <w:rsid w:val="00D26A4B"/>
    <w:rsid w:val="00D2753C"/>
    <w:rsid w:val="00D47540"/>
    <w:rsid w:val="00D5094E"/>
    <w:rsid w:val="00D512FA"/>
    <w:rsid w:val="00D56971"/>
    <w:rsid w:val="00D5710F"/>
    <w:rsid w:val="00D7009F"/>
    <w:rsid w:val="00D70682"/>
    <w:rsid w:val="00D80C3D"/>
    <w:rsid w:val="00D82EFA"/>
    <w:rsid w:val="00D96A3F"/>
    <w:rsid w:val="00D96EF7"/>
    <w:rsid w:val="00DA02E4"/>
    <w:rsid w:val="00DA105D"/>
    <w:rsid w:val="00DA2163"/>
    <w:rsid w:val="00DA3ABF"/>
    <w:rsid w:val="00DA4919"/>
    <w:rsid w:val="00DB15DE"/>
    <w:rsid w:val="00DB20D7"/>
    <w:rsid w:val="00DB3BB2"/>
    <w:rsid w:val="00DB6DA3"/>
    <w:rsid w:val="00DD0971"/>
    <w:rsid w:val="00DD273B"/>
    <w:rsid w:val="00DE2001"/>
    <w:rsid w:val="00DF72D5"/>
    <w:rsid w:val="00E012F8"/>
    <w:rsid w:val="00E04BD1"/>
    <w:rsid w:val="00E07D31"/>
    <w:rsid w:val="00E07DAF"/>
    <w:rsid w:val="00E1488A"/>
    <w:rsid w:val="00E148DF"/>
    <w:rsid w:val="00E170BD"/>
    <w:rsid w:val="00E17752"/>
    <w:rsid w:val="00E25E69"/>
    <w:rsid w:val="00E3014A"/>
    <w:rsid w:val="00E303AC"/>
    <w:rsid w:val="00E35A69"/>
    <w:rsid w:val="00E3784D"/>
    <w:rsid w:val="00E42A3A"/>
    <w:rsid w:val="00E462F7"/>
    <w:rsid w:val="00E571FC"/>
    <w:rsid w:val="00E57B74"/>
    <w:rsid w:val="00E6620E"/>
    <w:rsid w:val="00E6622F"/>
    <w:rsid w:val="00E74DB2"/>
    <w:rsid w:val="00E82AA1"/>
    <w:rsid w:val="00E84366"/>
    <w:rsid w:val="00E905AC"/>
    <w:rsid w:val="00E94870"/>
    <w:rsid w:val="00EA387C"/>
    <w:rsid w:val="00EA402B"/>
    <w:rsid w:val="00EA7A1A"/>
    <w:rsid w:val="00EB7121"/>
    <w:rsid w:val="00EC0EE6"/>
    <w:rsid w:val="00EC3D9F"/>
    <w:rsid w:val="00EC4279"/>
    <w:rsid w:val="00EC72BC"/>
    <w:rsid w:val="00EE5A18"/>
    <w:rsid w:val="00EF1934"/>
    <w:rsid w:val="00EF7037"/>
    <w:rsid w:val="00F0517F"/>
    <w:rsid w:val="00F10062"/>
    <w:rsid w:val="00F10547"/>
    <w:rsid w:val="00F22C4C"/>
    <w:rsid w:val="00F26A5A"/>
    <w:rsid w:val="00F2707A"/>
    <w:rsid w:val="00F30ECF"/>
    <w:rsid w:val="00F37509"/>
    <w:rsid w:val="00F3781E"/>
    <w:rsid w:val="00F42894"/>
    <w:rsid w:val="00F45B27"/>
    <w:rsid w:val="00F47829"/>
    <w:rsid w:val="00F5103E"/>
    <w:rsid w:val="00F551E6"/>
    <w:rsid w:val="00F71EDD"/>
    <w:rsid w:val="00F75C79"/>
    <w:rsid w:val="00F76584"/>
    <w:rsid w:val="00F76CA9"/>
    <w:rsid w:val="00F822B2"/>
    <w:rsid w:val="00F8377B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8CF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22C4C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Listenabsatz">
    <w:name w:val="List Paragraph"/>
    <w:basedOn w:val="Standard"/>
    <w:uiPriority w:val="34"/>
    <w:qFormat/>
    <w:rsid w:val="007A07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22C4C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Listenabsatz">
    <w:name w:val="List Paragraph"/>
    <w:basedOn w:val="Standard"/>
    <w:uiPriority w:val="34"/>
    <w:qFormat/>
    <w:rsid w:val="007A0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rainer.gondek@index-werke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E0900-5BC3-4AD7-BB79-7A1FA4B76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INDEX_PI_AMB2018_DE</vt:lpstr>
    </vt:vector>
  </TitlesOfParts>
  <Company>INDEX-Werke GmbH &amp; Co. KG</Company>
  <LinksUpToDate>false</LinksUpToDate>
  <CharactersWithSpaces>2169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INDEX_PI_AMB2018_DE</dc:title>
  <dc:creator>INDEX-Werke GmbH &amp; Co. KG</dc:creator>
  <cp:lastModifiedBy>Gondek, Rainer</cp:lastModifiedBy>
  <cp:revision>3</cp:revision>
  <cp:lastPrinted>2018-11-06T10:02:00Z</cp:lastPrinted>
  <dcterms:created xsi:type="dcterms:W3CDTF">2018-11-26T16:44:00Z</dcterms:created>
  <dcterms:modified xsi:type="dcterms:W3CDTF">2018-12-03T11:52:00Z</dcterms:modified>
</cp:coreProperties>
</file>