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1FB638" w14:textId="4243897E" w:rsidR="006E6820" w:rsidRPr="00BD28CD"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 xml:space="preserve">Press release dated </w:t>
      </w:r>
      <w:r w:rsidR="004C7DAA">
        <w:rPr>
          <w:rFonts w:ascii="Arial" w:hAnsi="Arial"/>
          <w:sz w:val="20"/>
        </w:rPr>
        <w:t>04 Oct</w:t>
      </w:r>
      <w:bookmarkStart w:id="0" w:name="_GoBack"/>
      <w:bookmarkEnd w:id="0"/>
      <w:r>
        <w:rPr>
          <w:rFonts w:ascii="Arial" w:hAnsi="Arial"/>
          <w:sz w:val="20"/>
        </w:rPr>
        <w:t xml:space="preserve"> 2021</w:t>
      </w:r>
    </w:p>
    <w:p w14:paraId="309E62DA" w14:textId="77777777" w:rsidR="00D335FC" w:rsidRPr="00BD28CD"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47431D3C" w14:textId="77777777" w:rsidR="006E6820" w:rsidRPr="00BD28CD" w:rsidRDefault="006E6820" w:rsidP="00E6620E">
      <w:pPr>
        <w:suppressLineNumbers/>
        <w:ind w:left="142"/>
        <w:outlineLvl w:val="0"/>
        <w:rPr>
          <w:rFonts w:ascii="Arial" w:hAnsi="Arial" w:cs="Arial"/>
          <w:sz w:val="20"/>
          <w:szCs w:val="20"/>
        </w:rPr>
      </w:pPr>
    </w:p>
    <w:p w14:paraId="74C5710B" w14:textId="77777777" w:rsidR="000A3F93" w:rsidRPr="00BD28CD" w:rsidRDefault="0036688A" w:rsidP="0036688A">
      <w:pPr>
        <w:pStyle w:val="berschrift32"/>
        <w:suppressLineNumbers/>
        <w:shd w:val="clear" w:color="auto" w:fill="FFFFFF"/>
        <w:tabs>
          <w:tab w:val="left" w:pos="6237"/>
        </w:tabs>
        <w:spacing w:after="240" w:line="360" w:lineRule="auto"/>
        <w:ind w:left="142" w:right="1690"/>
        <w:rPr>
          <w:rFonts w:ascii="Arial" w:hAnsi="Arial" w:cs="Arial"/>
          <w:color w:val="auto"/>
          <w:sz w:val="36"/>
          <w:szCs w:val="36"/>
        </w:rPr>
      </w:pPr>
      <w:r>
        <w:rPr>
          <w:rFonts w:ascii="Arial" w:hAnsi="Arial"/>
          <w:color w:val="auto"/>
          <w:sz w:val="36"/>
        </w:rPr>
        <w:t>INDEX G320: turn-mill center for medium-sized components</w:t>
      </w:r>
    </w:p>
    <w:p w14:paraId="558EA290" w14:textId="77777777" w:rsidR="00A571E4" w:rsidRDefault="00A571E4" w:rsidP="00422AE3">
      <w:pPr>
        <w:spacing w:after="200" w:line="360" w:lineRule="auto"/>
        <w:ind w:left="142"/>
        <w:jc w:val="both"/>
        <w:rPr>
          <w:rFonts w:ascii="Arial" w:eastAsiaTheme="minorHAnsi" w:hAnsi="Arial" w:cs="Arial"/>
          <w:b/>
          <w:sz w:val="20"/>
          <w:szCs w:val="20"/>
        </w:rPr>
      </w:pPr>
      <w:r>
        <w:rPr>
          <w:rFonts w:ascii="Arial" w:hAnsi="Arial"/>
          <w:b/>
          <w:sz w:val="20"/>
        </w:rPr>
        <w:t>The new INDEX G300 and G320 turn-mill centers are a new addition to the INDEX product range. With a turning length of 1,400 mm, this size now completes our range for high-performance turning and milling of medium-size components.</w:t>
      </w:r>
    </w:p>
    <w:p w14:paraId="5BFF59FC" w14:textId="77777777" w:rsidR="001622BB" w:rsidRPr="00BD28CD" w:rsidRDefault="001622BB" w:rsidP="00422AE3">
      <w:pPr>
        <w:spacing w:after="200" w:line="360" w:lineRule="auto"/>
        <w:ind w:left="142"/>
        <w:jc w:val="both"/>
        <w:rPr>
          <w:rFonts w:ascii="Arial" w:eastAsiaTheme="minorHAnsi" w:hAnsi="Arial" w:cs="Arial"/>
          <w:b/>
          <w:sz w:val="20"/>
          <w:szCs w:val="20"/>
          <w:lang w:eastAsia="en-US"/>
        </w:rPr>
      </w:pPr>
    </w:p>
    <w:p w14:paraId="6E2BF30F" w14:textId="77777777" w:rsidR="00AF7EC9" w:rsidRPr="00BD28CD" w:rsidRDefault="00AF7EC9" w:rsidP="00357C65">
      <w:pPr>
        <w:spacing w:after="200" w:line="360" w:lineRule="auto"/>
        <w:ind w:left="142"/>
        <w:jc w:val="both"/>
        <w:rPr>
          <w:rFonts w:ascii="Arial" w:eastAsiaTheme="minorHAnsi" w:hAnsi="Arial" w:cs="Arial"/>
          <w:sz w:val="20"/>
          <w:szCs w:val="20"/>
        </w:rPr>
      </w:pPr>
      <w:r>
        <w:rPr>
          <w:rFonts w:ascii="Arial" w:hAnsi="Arial"/>
          <w:sz w:val="20"/>
        </w:rPr>
        <w:t xml:space="preserve">Complete machining is rapidly gaining popularity, especially on turn-mill centers that handle both technologies equally well. </w:t>
      </w:r>
      <w:proofErr w:type="gramStart"/>
      <w:r>
        <w:rPr>
          <w:rFonts w:ascii="Arial" w:hAnsi="Arial"/>
          <w:sz w:val="20"/>
        </w:rPr>
        <w:t>For the INDEX development department, this was one of the key reasons for launching the G420, a turn-mill center with a completely new design that was in a class of its own.</w:t>
      </w:r>
      <w:proofErr w:type="gramEnd"/>
      <w:r>
        <w:rPr>
          <w:rFonts w:ascii="Arial" w:hAnsi="Arial"/>
          <w:sz w:val="20"/>
        </w:rPr>
        <w:t xml:space="preserve"> That was in 2018, and it was not long before its success became evident. INDEX expanded the series the following year with the larger, more powerful INDEX G520 variant and, as the logical next step, has now added the smaller INDEX G320 version.</w:t>
      </w:r>
    </w:p>
    <w:p w14:paraId="27187079" w14:textId="77777777" w:rsidR="00357C65" w:rsidRPr="00BD28CD" w:rsidRDefault="000E425B" w:rsidP="00357C65">
      <w:pPr>
        <w:spacing w:after="200" w:line="360" w:lineRule="auto"/>
        <w:ind w:left="142"/>
        <w:jc w:val="both"/>
        <w:rPr>
          <w:rFonts w:ascii="Arial" w:eastAsiaTheme="minorHAnsi" w:hAnsi="Arial" w:cs="Arial"/>
          <w:sz w:val="20"/>
          <w:szCs w:val="20"/>
        </w:rPr>
      </w:pPr>
      <w:r>
        <w:rPr>
          <w:rFonts w:ascii="Arial" w:hAnsi="Arial"/>
          <w:sz w:val="20"/>
        </w:rPr>
        <w:t xml:space="preserve">The successful machine design remains unchanged. Based on a rigid, vibration-damping machine bed in mineral cast block design and generously dimensioned linear guides in the X and </w:t>
      </w:r>
      <w:proofErr w:type="gramStart"/>
      <w:r>
        <w:rPr>
          <w:rFonts w:ascii="Arial" w:hAnsi="Arial"/>
          <w:sz w:val="20"/>
        </w:rPr>
        <w:t>Z axes</w:t>
      </w:r>
      <w:proofErr w:type="gramEnd"/>
      <w:r>
        <w:rPr>
          <w:rFonts w:ascii="Arial" w:hAnsi="Arial"/>
          <w:sz w:val="20"/>
        </w:rPr>
        <w:t>, the new G320 offers ideal stability and damping properties, as well as dynamic values, thus guaranteeing top machining results combined with high levels of productivity.</w:t>
      </w:r>
    </w:p>
    <w:p w14:paraId="6F9FACB1" w14:textId="6CF936A7" w:rsidR="000E425B" w:rsidRPr="00BD28CD" w:rsidRDefault="002E23FD" w:rsidP="00357C65">
      <w:pPr>
        <w:spacing w:after="200" w:line="360" w:lineRule="auto"/>
        <w:ind w:left="142"/>
        <w:jc w:val="both"/>
        <w:rPr>
          <w:rFonts w:ascii="Arial" w:eastAsiaTheme="minorHAnsi" w:hAnsi="Arial" w:cs="Arial"/>
          <w:sz w:val="20"/>
          <w:szCs w:val="20"/>
        </w:rPr>
      </w:pPr>
      <w:r>
        <w:rPr>
          <w:rFonts w:ascii="Arial" w:hAnsi="Arial"/>
          <w:sz w:val="20"/>
        </w:rPr>
        <w:t xml:space="preserve">As with the INDEX G420 and G520 models, the motorized milling spindle arranged above the axis of rotation with </w:t>
      </w:r>
      <w:r w:rsidR="001B5134">
        <w:rPr>
          <w:rFonts w:ascii="Arial" w:hAnsi="Arial"/>
          <w:sz w:val="20"/>
        </w:rPr>
        <w:t xml:space="preserve">a </w:t>
      </w:r>
      <w:proofErr w:type="spellStart"/>
      <w:r>
        <w:rPr>
          <w:rFonts w:ascii="Arial" w:hAnsi="Arial"/>
          <w:sz w:val="20"/>
        </w:rPr>
        <w:t>hydrodynamically</w:t>
      </w:r>
      <w:proofErr w:type="spellEnd"/>
      <w:r>
        <w:rPr>
          <w:rFonts w:ascii="Arial" w:hAnsi="Arial"/>
          <w:sz w:val="20"/>
        </w:rPr>
        <w:t xml:space="preserve"> mounted Y/B axis is a key element</w:t>
      </w:r>
      <w:r w:rsidR="001B5134">
        <w:rPr>
          <w:rFonts w:ascii="Arial" w:hAnsi="Arial"/>
          <w:sz w:val="20"/>
        </w:rPr>
        <w:t xml:space="preserve"> of the machine</w:t>
      </w:r>
      <w:r>
        <w:rPr>
          <w:rFonts w:ascii="Arial" w:hAnsi="Arial"/>
          <w:sz w:val="20"/>
        </w:rPr>
        <w:t xml:space="preserve">. Its powerful drives facilitate a wide range of drilling and milling operations, </w:t>
      </w:r>
      <w:r w:rsidR="001B5134">
        <w:rPr>
          <w:rFonts w:ascii="Arial" w:hAnsi="Arial"/>
          <w:sz w:val="20"/>
        </w:rPr>
        <w:t>including</w:t>
      </w:r>
      <w:r>
        <w:rPr>
          <w:rFonts w:ascii="Arial" w:hAnsi="Arial"/>
          <w:sz w:val="20"/>
        </w:rPr>
        <w:t xml:space="preserve"> five-axis machining. Alternatively, 16.6</w:t>
      </w:r>
      <w:r w:rsidR="00C51F3A">
        <w:rPr>
          <w:rFonts w:ascii="Arial" w:hAnsi="Arial"/>
          <w:sz w:val="20"/>
        </w:rPr>
        <w:t> </w:t>
      </w:r>
      <w:r>
        <w:rPr>
          <w:rFonts w:ascii="Arial" w:hAnsi="Arial"/>
          <w:sz w:val="20"/>
        </w:rPr>
        <w:t>kW, 72</w:t>
      </w:r>
      <w:r w:rsidR="00C51F3A">
        <w:rPr>
          <w:rFonts w:ascii="Arial" w:hAnsi="Arial"/>
          <w:sz w:val="20"/>
        </w:rPr>
        <w:t> </w:t>
      </w:r>
      <w:r>
        <w:rPr>
          <w:rFonts w:ascii="Arial" w:hAnsi="Arial"/>
          <w:sz w:val="20"/>
        </w:rPr>
        <w:t>Nm, 12,000</w:t>
      </w:r>
      <w:r w:rsidR="00C51F3A">
        <w:rPr>
          <w:rFonts w:ascii="Arial" w:hAnsi="Arial"/>
          <w:sz w:val="20"/>
        </w:rPr>
        <w:t> </w:t>
      </w:r>
      <w:r>
        <w:rPr>
          <w:rFonts w:ascii="Arial" w:hAnsi="Arial"/>
          <w:sz w:val="20"/>
        </w:rPr>
        <w:t>rpm (100%</w:t>
      </w:r>
      <w:r w:rsidR="00C51F3A">
        <w:rPr>
          <w:rFonts w:ascii="Arial" w:hAnsi="Arial"/>
          <w:sz w:val="20"/>
        </w:rPr>
        <w:t> </w:t>
      </w:r>
      <w:r>
        <w:rPr>
          <w:rFonts w:ascii="Arial" w:hAnsi="Arial"/>
          <w:sz w:val="20"/>
        </w:rPr>
        <w:t>DC) or 16</w:t>
      </w:r>
      <w:r w:rsidR="00C51F3A">
        <w:rPr>
          <w:rFonts w:ascii="Arial" w:hAnsi="Arial"/>
          <w:sz w:val="20"/>
        </w:rPr>
        <w:t> </w:t>
      </w:r>
      <w:r>
        <w:rPr>
          <w:rFonts w:ascii="Arial" w:hAnsi="Arial"/>
          <w:sz w:val="20"/>
        </w:rPr>
        <w:t>kW, 45</w:t>
      </w:r>
      <w:r w:rsidR="00C51F3A">
        <w:rPr>
          <w:rFonts w:ascii="Arial" w:hAnsi="Arial"/>
          <w:sz w:val="20"/>
        </w:rPr>
        <w:t> </w:t>
      </w:r>
      <w:r>
        <w:rPr>
          <w:rFonts w:ascii="Arial" w:hAnsi="Arial"/>
          <w:sz w:val="20"/>
        </w:rPr>
        <w:t>Nm, 18,000 rpm</w:t>
      </w:r>
      <w:r w:rsidR="00C51F3A">
        <w:rPr>
          <w:rFonts w:ascii="Arial" w:hAnsi="Arial"/>
          <w:sz w:val="20"/>
        </w:rPr>
        <w:t> </w:t>
      </w:r>
      <w:r>
        <w:rPr>
          <w:rFonts w:ascii="Arial" w:hAnsi="Arial"/>
          <w:sz w:val="20"/>
        </w:rPr>
        <w:t>(100%</w:t>
      </w:r>
      <w:r w:rsidR="00C51F3A">
        <w:rPr>
          <w:rFonts w:ascii="Arial" w:hAnsi="Arial"/>
          <w:sz w:val="20"/>
        </w:rPr>
        <w:t> </w:t>
      </w:r>
      <w:r>
        <w:rPr>
          <w:rFonts w:ascii="Arial" w:hAnsi="Arial"/>
          <w:sz w:val="20"/>
        </w:rPr>
        <w:t xml:space="preserve">DC) are available. The motorized milling spindle uses a tool magazine with space for up to 115 tools (HSK-T63 or </w:t>
      </w:r>
      <w:proofErr w:type="spellStart"/>
      <w:r>
        <w:rPr>
          <w:rFonts w:ascii="Arial" w:hAnsi="Arial"/>
          <w:sz w:val="20"/>
        </w:rPr>
        <w:t>Capto</w:t>
      </w:r>
      <w:proofErr w:type="spellEnd"/>
      <w:r>
        <w:rPr>
          <w:rFonts w:ascii="Arial" w:hAnsi="Arial"/>
          <w:sz w:val="20"/>
        </w:rPr>
        <w:t xml:space="preserve"> C6) during machining.</w:t>
      </w:r>
    </w:p>
    <w:p w14:paraId="5BB1013A" w14:textId="77777777" w:rsidR="00F042F3" w:rsidRPr="00BD28CD" w:rsidRDefault="00B0695E" w:rsidP="00357C65">
      <w:pPr>
        <w:spacing w:after="200" w:line="360" w:lineRule="auto"/>
        <w:ind w:left="142"/>
        <w:jc w:val="both"/>
        <w:rPr>
          <w:rFonts w:ascii="Arial" w:eastAsiaTheme="minorHAnsi" w:hAnsi="Arial" w:cs="Arial"/>
          <w:sz w:val="20"/>
          <w:szCs w:val="20"/>
        </w:rPr>
      </w:pPr>
      <w:r>
        <w:rPr>
          <w:rFonts w:ascii="Arial" w:hAnsi="Arial"/>
          <w:sz w:val="20"/>
        </w:rPr>
        <w:t>On the INDEX G320, the two tool turrets arranged at the bottom also help to ensure efficient machining. Each of their twelve stations can be continuously equipped with live tools. The turrets are not only able to move in the X and Z directions, but also in the Y direction.</w:t>
      </w:r>
    </w:p>
    <w:p w14:paraId="308902E3" w14:textId="77777777" w:rsidR="002E23FD" w:rsidRPr="00BD28CD" w:rsidRDefault="00B0695E" w:rsidP="002E23FD">
      <w:pPr>
        <w:spacing w:after="200" w:line="360" w:lineRule="auto"/>
        <w:ind w:left="142"/>
        <w:jc w:val="both"/>
        <w:rPr>
          <w:rFonts w:ascii="Arial" w:eastAsiaTheme="minorHAnsi" w:hAnsi="Arial" w:cs="Arial"/>
          <w:sz w:val="20"/>
          <w:szCs w:val="20"/>
        </w:rPr>
      </w:pPr>
      <w:r>
        <w:rPr>
          <w:rFonts w:ascii="Arial" w:hAnsi="Arial"/>
          <w:sz w:val="20"/>
        </w:rPr>
        <w:t>The maximum turning length on the INDEX G320 is 1,400</w:t>
      </w:r>
      <w:r w:rsidR="00C51F3A">
        <w:rPr>
          <w:rFonts w:ascii="Arial" w:hAnsi="Arial"/>
          <w:sz w:val="20"/>
        </w:rPr>
        <w:t> </w:t>
      </w:r>
      <w:r>
        <w:rPr>
          <w:rFonts w:ascii="Arial" w:hAnsi="Arial"/>
          <w:sz w:val="20"/>
        </w:rPr>
        <w:t xml:space="preserve">mm. The two identical work spindles (main and counter spindles) are fluid-cooled and provide a spindle clearance of </w:t>
      </w:r>
      <w:r>
        <w:rPr>
          <w:rFonts w:ascii="Arial" w:hAnsi="Arial"/>
          <w:sz w:val="20"/>
        </w:rPr>
        <w:lastRenderedPageBreak/>
        <w:t>102 mm at 4,000</w:t>
      </w:r>
      <w:r w:rsidR="00C51F3A">
        <w:rPr>
          <w:rFonts w:ascii="Arial" w:hAnsi="Arial"/>
          <w:sz w:val="20"/>
        </w:rPr>
        <w:t> </w:t>
      </w:r>
      <w:r>
        <w:rPr>
          <w:rFonts w:ascii="Arial" w:hAnsi="Arial"/>
          <w:sz w:val="20"/>
        </w:rPr>
        <w:t>rpm. They are powerful and highly dynamic (44</w:t>
      </w:r>
      <w:r w:rsidR="00C51F3A">
        <w:rPr>
          <w:rFonts w:ascii="Arial" w:hAnsi="Arial"/>
          <w:sz w:val="20"/>
        </w:rPr>
        <w:t> </w:t>
      </w:r>
      <w:r>
        <w:rPr>
          <w:rFonts w:ascii="Arial" w:hAnsi="Arial"/>
          <w:sz w:val="20"/>
        </w:rPr>
        <w:t>kW; torque 525</w:t>
      </w:r>
      <w:r w:rsidR="00C51F3A">
        <w:rPr>
          <w:rFonts w:ascii="Arial" w:hAnsi="Arial"/>
          <w:sz w:val="20"/>
        </w:rPr>
        <w:t> </w:t>
      </w:r>
      <w:r>
        <w:rPr>
          <w:rFonts w:ascii="Arial" w:hAnsi="Arial"/>
          <w:sz w:val="20"/>
        </w:rPr>
        <w:t>Nm at 100%</w:t>
      </w:r>
      <w:r w:rsidR="00C51F3A">
        <w:rPr>
          <w:rFonts w:ascii="Arial" w:hAnsi="Arial"/>
          <w:sz w:val="20"/>
        </w:rPr>
        <w:t> </w:t>
      </w:r>
      <w:r>
        <w:rPr>
          <w:rFonts w:ascii="Arial" w:hAnsi="Arial"/>
          <w:sz w:val="20"/>
        </w:rPr>
        <w:t>DC).</w:t>
      </w:r>
    </w:p>
    <w:p w14:paraId="134078C3" w14:textId="6113A668" w:rsidR="00A833A4" w:rsidRDefault="00B0695E" w:rsidP="00357C65">
      <w:pPr>
        <w:spacing w:after="200" w:line="360" w:lineRule="auto"/>
        <w:ind w:left="142"/>
        <w:jc w:val="both"/>
        <w:rPr>
          <w:rFonts w:ascii="Arial" w:eastAsiaTheme="minorHAnsi" w:hAnsi="Arial" w:cs="Arial"/>
          <w:sz w:val="20"/>
          <w:szCs w:val="20"/>
        </w:rPr>
      </w:pPr>
      <w:r>
        <w:rPr>
          <w:rFonts w:ascii="Arial" w:hAnsi="Arial"/>
          <w:sz w:val="20"/>
        </w:rPr>
        <w:t xml:space="preserve">Thanks to the large working area and the distance between the main and counter spindles, simultaneous machining is possible with the motorized milling spindle and the </w:t>
      </w:r>
      <w:r w:rsidR="00E55125">
        <w:rPr>
          <w:rFonts w:ascii="Arial" w:hAnsi="Arial"/>
          <w:sz w:val="20"/>
        </w:rPr>
        <w:t xml:space="preserve">lower </w:t>
      </w:r>
      <w:r>
        <w:rPr>
          <w:rFonts w:ascii="Arial" w:hAnsi="Arial"/>
          <w:sz w:val="20"/>
        </w:rPr>
        <w:t xml:space="preserve">turrets at the main and counter spindles with no risk of collision. </w:t>
      </w:r>
      <w:r w:rsidR="00E55125">
        <w:rPr>
          <w:rFonts w:ascii="Arial" w:hAnsi="Arial"/>
          <w:sz w:val="20"/>
        </w:rPr>
        <w:t>The lower turrets are also capable of travelling beneath the main and counter spindles to avoid collisions.</w:t>
      </w:r>
    </w:p>
    <w:p w14:paraId="2B659075" w14:textId="4578F1CF" w:rsidR="00E115FC" w:rsidRPr="00BD28CD" w:rsidRDefault="0075520A" w:rsidP="00357C65">
      <w:pPr>
        <w:spacing w:after="200" w:line="360" w:lineRule="auto"/>
        <w:ind w:left="142"/>
        <w:jc w:val="both"/>
        <w:rPr>
          <w:rFonts w:ascii="Arial" w:eastAsiaTheme="minorHAnsi" w:hAnsi="Arial" w:cs="Arial"/>
          <w:sz w:val="20"/>
          <w:szCs w:val="20"/>
        </w:rPr>
      </w:pPr>
      <w:r>
        <w:rPr>
          <w:rFonts w:ascii="Arial" w:hAnsi="Arial"/>
          <w:sz w:val="20"/>
        </w:rPr>
        <w:t xml:space="preserve">The turn-mill center </w:t>
      </w:r>
      <w:r w:rsidR="00E55125">
        <w:rPr>
          <w:rFonts w:ascii="Arial" w:hAnsi="Arial"/>
          <w:sz w:val="20"/>
        </w:rPr>
        <w:t>offers several automation options including</w:t>
      </w:r>
      <w:r>
        <w:rPr>
          <w:rFonts w:ascii="Arial" w:hAnsi="Arial"/>
          <w:sz w:val="20"/>
        </w:rPr>
        <w:t xml:space="preserve"> </w:t>
      </w:r>
      <w:proofErr w:type="spellStart"/>
      <w:proofErr w:type="gramStart"/>
      <w:r>
        <w:rPr>
          <w:rFonts w:ascii="Arial" w:hAnsi="Arial"/>
          <w:sz w:val="20"/>
        </w:rPr>
        <w:t>a</w:t>
      </w:r>
      <w:proofErr w:type="spellEnd"/>
      <w:proofErr w:type="gramEnd"/>
      <w:r>
        <w:rPr>
          <w:rFonts w:ascii="Arial" w:hAnsi="Arial"/>
          <w:sz w:val="20"/>
        </w:rPr>
        <w:t xml:space="preserve"> integrated 2-axis handling unit and/or the </w:t>
      </w:r>
      <w:proofErr w:type="spellStart"/>
      <w:r>
        <w:rPr>
          <w:rFonts w:ascii="Arial" w:hAnsi="Arial"/>
          <w:sz w:val="20"/>
        </w:rPr>
        <w:t>iXcenter</w:t>
      </w:r>
      <w:proofErr w:type="spellEnd"/>
      <w:r>
        <w:rPr>
          <w:rFonts w:ascii="Arial" w:hAnsi="Arial"/>
          <w:sz w:val="20"/>
        </w:rPr>
        <w:t xml:space="preserve"> robot cell. </w:t>
      </w:r>
      <w:r w:rsidR="00314C39">
        <w:rPr>
          <w:rFonts w:ascii="Arial" w:hAnsi="Arial"/>
          <w:sz w:val="20"/>
        </w:rPr>
        <w:t xml:space="preserve">Our user-friendly INDEX </w:t>
      </w:r>
      <w:proofErr w:type="spellStart"/>
      <w:r w:rsidR="00314C39">
        <w:rPr>
          <w:rFonts w:ascii="Arial" w:hAnsi="Arial"/>
          <w:sz w:val="20"/>
        </w:rPr>
        <w:t>iXpanel</w:t>
      </w:r>
      <w:proofErr w:type="spellEnd"/>
      <w:r w:rsidR="00314C39">
        <w:rPr>
          <w:rFonts w:ascii="Arial" w:hAnsi="Arial"/>
          <w:sz w:val="20"/>
        </w:rPr>
        <w:t xml:space="preserve"> cockpit solutions features a modified version of the Siemens S 840D SL platform.</w:t>
      </w:r>
    </w:p>
    <w:p w14:paraId="72639425" w14:textId="77777777" w:rsidR="00357C65" w:rsidRPr="00BD28CD" w:rsidRDefault="00357C65" w:rsidP="00357C65">
      <w:pPr>
        <w:spacing w:after="200" w:line="360" w:lineRule="auto"/>
        <w:ind w:left="142"/>
        <w:jc w:val="both"/>
        <w:rPr>
          <w:rFonts w:ascii="Arial" w:eastAsiaTheme="minorHAnsi" w:hAnsi="Arial" w:cs="Arial"/>
          <w:sz w:val="20"/>
          <w:szCs w:val="20"/>
          <w:lang w:eastAsia="en-US"/>
        </w:rPr>
      </w:pPr>
    </w:p>
    <w:p w14:paraId="71373FC2" w14:textId="77777777" w:rsidR="00357C65" w:rsidRPr="00BD28CD" w:rsidRDefault="00464E34" w:rsidP="00357C65">
      <w:pPr>
        <w:spacing w:after="200" w:line="360" w:lineRule="auto"/>
        <w:ind w:left="142"/>
        <w:jc w:val="both"/>
        <w:rPr>
          <w:rFonts w:ascii="Arial" w:eastAsiaTheme="minorHAnsi" w:hAnsi="Arial" w:cs="Arial"/>
          <w:b/>
          <w:bCs/>
          <w:sz w:val="20"/>
          <w:szCs w:val="20"/>
        </w:rPr>
      </w:pPr>
      <w:r>
        <w:rPr>
          <w:rFonts w:ascii="Arial" w:hAnsi="Arial"/>
          <w:b/>
          <w:sz w:val="20"/>
        </w:rPr>
        <w:t>Key features of the INDEX G320:</w:t>
      </w:r>
    </w:p>
    <w:p w14:paraId="6F95DA1A" w14:textId="77777777" w:rsidR="00A833A4"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Sophisticated working area concept for turning lengths up to 1,400</w:t>
      </w:r>
      <w:r w:rsidR="00C51F3A">
        <w:rPr>
          <w:rFonts w:ascii="Arial" w:hAnsi="Arial"/>
          <w:sz w:val="20"/>
        </w:rPr>
        <w:t> </w:t>
      </w:r>
      <w:r>
        <w:rPr>
          <w:rFonts w:ascii="Arial" w:hAnsi="Arial"/>
          <w:sz w:val="20"/>
        </w:rPr>
        <w:t>mm and variable machining options</w:t>
      </w:r>
    </w:p>
    <w:p w14:paraId="62DD158C" w14:textId="77777777" w:rsidR="00A833A4" w:rsidRPr="00BD28CD"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Identical main and counter spindles with 102 mm spindle clearance, 525/715 Nm torque (100%/40% DC) at 4,000</w:t>
      </w:r>
      <w:r w:rsidR="00C51F3A">
        <w:rPr>
          <w:rFonts w:ascii="Arial" w:hAnsi="Arial"/>
          <w:sz w:val="20"/>
        </w:rPr>
        <w:t> </w:t>
      </w:r>
      <w:r>
        <w:rPr>
          <w:rFonts w:ascii="Arial" w:hAnsi="Arial"/>
          <w:sz w:val="20"/>
        </w:rPr>
        <w:t>rpm</w:t>
      </w:r>
    </w:p>
    <w:p w14:paraId="569090AC" w14:textId="77777777" w:rsidR="00A833A4" w:rsidRPr="00BD28CD" w:rsidRDefault="00A833A4" w:rsidP="00A833A4">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Max. chuck diameter 315</w:t>
      </w:r>
      <w:r w:rsidR="00C51F3A">
        <w:rPr>
          <w:rFonts w:ascii="Arial" w:hAnsi="Arial"/>
          <w:sz w:val="20"/>
        </w:rPr>
        <w:t> </w:t>
      </w:r>
      <w:r>
        <w:rPr>
          <w:rFonts w:ascii="Arial" w:hAnsi="Arial"/>
          <w:sz w:val="20"/>
        </w:rPr>
        <w:t>mm</w:t>
      </w:r>
    </w:p>
    <w:p w14:paraId="030AF725" w14:textId="77777777" w:rsidR="00464E34" w:rsidRPr="00BD28CD" w:rsidRDefault="00464E34"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Powerful motorized milling spindle with proven Y/B quill kinematics for complex 5-axis milling operations</w:t>
      </w:r>
    </w:p>
    <w:p w14:paraId="56B8060E" w14:textId="77777777" w:rsidR="003E6564" w:rsidRPr="00A833A4" w:rsidRDefault="00464E34" w:rsidP="00F36F8F">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Two lower tool carriers, each with 12 stations VDI40 or 15 stations VDI30</w:t>
      </w:r>
    </w:p>
    <w:p w14:paraId="6CCD2918" w14:textId="77777777" w:rsidR="00357C65" w:rsidRPr="00BD28CD" w:rsidRDefault="00357C65" w:rsidP="00F27A5E">
      <w:pPr>
        <w:pStyle w:val="Listenabsatz"/>
        <w:numPr>
          <w:ilvl w:val="0"/>
          <w:numId w:val="4"/>
        </w:numPr>
        <w:spacing w:after="200" w:line="360" w:lineRule="auto"/>
        <w:jc w:val="both"/>
        <w:rPr>
          <w:rFonts w:ascii="Arial" w:eastAsiaTheme="minorHAnsi" w:hAnsi="Arial" w:cs="Arial"/>
          <w:sz w:val="20"/>
          <w:szCs w:val="20"/>
        </w:rPr>
      </w:pPr>
      <w:r>
        <w:rPr>
          <w:rFonts w:ascii="Arial" w:hAnsi="Arial"/>
          <w:sz w:val="20"/>
        </w:rPr>
        <w:t>High thermal and mechanical stability</w:t>
      </w:r>
    </w:p>
    <w:p w14:paraId="15AE5EAE" w14:textId="77777777" w:rsidR="00707A7D" w:rsidRDefault="00707A7D" w:rsidP="00767FFE">
      <w:pPr>
        <w:spacing w:after="200" w:line="360" w:lineRule="auto"/>
        <w:ind w:left="142"/>
        <w:jc w:val="both"/>
        <w:rPr>
          <w:rFonts w:ascii="Arial" w:eastAsiaTheme="minorHAnsi" w:hAnsi="Arial" w:cs="Arial"/>
          <w:sz w:val="20"/>
          <w:szCs w:val="20"/>
          <w:lang w:eastAsia="en-US"/>
        </w:rPr>
      </w:pPr>
    </w:p>
    <w:p w14:paraId="5D72EE7C" w14:textId="77777777" w:rsidR="00F32C8A" w:rsidRPr="00D335FC" w:rsidRDefault="00F32C8A" w:rsidP="00F32C8A">
      <w:pPr>
        <w:suppressLineNumbers/>
        <w:spacing w:line="336" w:lineRule="auto"/>
        <w:ind w:left="142" w:right="1843"/>
        <w:rPr>
          <w:rFonts w:ascii="Arial" w:hAnsi="Arial" w:cs="Arial"/>
          <w:sz w:val="20"/>
          <w:szCs w:val="20"/>
        </w:rPr>
      </w:pPr>
    </w:p>
    <w:p w14:paraId="1D33EA82" w14:textId="77777777" w:rsidR="00F32C8A" w:rsidRPr="00C726C6" w:rsidRDefault="00F32C8A" w:rsidP="00F32C8A">
      <w:pPr>
        <w:suppressLineNumbers/>
        <w:spacing w:line="336" w:lineRule="auto"/>
        <w:ind w:left="142" w:right="1843"/>
        <w:rPr>
          <w:rFonts w:ascii="Arial" w:hAnsi="Arial" w:cs="Arial"/>
          <w:sz w:val="20"/>
          <w:szCs w:val="20"/>
        </w:rPr>
      </w:pPr>
      <w:r>
        <w:rPr>
          <w:rFonts w:ascii="Arial" w:hAnsi="Arial"/>
          <w:b/>
          <w:sz w:val="20"/>
        </w:rPr>
        <w:t>Contact:</w:t>
      </w:r>
      <w:r>
        <w:rPr>
          <w:rFonts w:ascii="Arial" w:hAnsi="Arial"/>
          <w:sz w:val="20"/>
        </w:rPr>
        <w:tab/>
        <w:t>INDEX-</w:t>
      </w:r>
      <w:proofErr w:type="spellStart"/>
      <w:r>
        <w:rPr>
          <w:rFonts w:ascii="Arial" w:hAnsi="Arial"/>
          <w:sz w:val="20"/>
        </w:rPr>
        <w:t>Werke</w:t>
      </w:r>
      <w:proofErr w:type="spellEnd"/>
      <w:r>
        <w:rPr>
          <w:rFonts w:ascii="Arial" w:hAnsi="Arial"/>
          <w:sz w:val="20"/>
        </w:rPr>
        <w:t xml:space="preserve"> GmbH &amp; Co. KG Hahn &amp; </w:t>
      </w:r>
      <w:proofErr w:type="spellStart"/>
      <w:r>
        <w:rPr>
          <w:rFonts w:ascii="Arial" w:hAnsi="Arial"/>
          <w:sz w:val="20"/>
        </w:rPr>
        <w:t>Tessky</w:t>
      </w:r>
      <w:proofErr w:type="spellEnd"/>
    </w:p>
    <w:p w14:paraId="6BB8406F" w14:textId="77777777" w:rsidR="00F32C8A" w:rsidRPr="002E7514" w:rsidRDefault="00F32C8A" w:rsidP="00F32C8A">
      <w:pPr>
        <w:suppressLineNumbers/>
        <w:spacing w:line="336" w:lineRule="auto"/>
        <w:ind w:left="709" w:right="1843" w:firstLine="709"/>
        <w:rPr>
          <w:rFonts w:ascii="Arial" w:hAnsi="Arial" w:cs="Arial"/>
          <w:sz w:val="20"/>
          <w:szCs w:val="20"/>
        </w:rPr>
      </w:pPr>
      <w:r>
        <w:rPr>
          <w:rFonts w:ascii="Arial" w:hAnsi="Arial"/>
          <w:sz w:val="20"/>
        </w:rPr>
        <w:t>Rainer Gondek</w:t>
      </w:r>
    </w:p>
    <w:p w14:paraId="168CDFE8" w14:textId="77777777" w:rsidR="00F32C8A" w:rsidRPr="002E7514" w:rsidRDefault="00F32C8A" w:rsidP="00F32C8A">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14:paraId="35768B3E" w14:textId="77777777" w:rsidR="00F32C8A" w:rsidRPr="002E7514" w:rsidRDefault="00F32C8A" w:rsidP="00F32C8A">
      <w:pPr>
        <w:suppressLineNumbers/>
        <w:spacing w:line="336" w:lineRule="auto"/>
        <w:ind w:left="709" w:right="1843" w:firstLine="709"/>
        <w:rPr>
          <w:rFonts w:ascii="Arial" w:hAnsi="Arial" w:cs="Arial"/>
          <w:sz w:val="20"/>
          <w:szCs w:val="20"/>
        </w:rPr>
      </w:pPr>
      <w:r>
        <w:rPr>
          <w:rFonts w:ascii="Arial" w:hAnsi="Arial"/>
          <w:sz w:val="20"/>
        </w:rPr>
        <w:t>Phone: +49 (711) 3191-1286</w:t>
      </w:r>
    </w:p>
    <w:p w14:paraId="1FC899B3" w14:textId="059006DA" w:rsidR="00F32C8A" w:rsidRPr="006B1777" w:rsidRDefault="006B1777" w:rsidP="00F32C8A">
      <w:pPr>
        <w:suppressLineNumbers/>
        <w:spacing w:line="336" w:lineRule="auto"/>
        <w:ind w:left="709" w:right="1843" w:firstLine="709"/>
        <w:rPr>
          <w:rFonts w:ascii="Arial" w:hAnsi="Arial"/>
          <w:sz w:val="20"/>
        </w:rPr>
      </w:pPr>
      <w:r w:rsidRPr="006B1777">
        <w:rPr>
          <w:rFonts w:ascii="Arial" w:hAnsi="Arial"/>
          <w:sz w:val="20"/>
        </w:rPr>
        <w:t>rainer.gondek@index-werke.de</w:t>
      </w:r>
    </w:p>
    <w:p w14:paraId="6DBD2923" w14:textId="77777777" w:rsidR="005F3E24" w:rsidRPr="006B1777" w:rsidRDefault="005F3E24" w:rsidP="003C2277">
      <w:pPr>
        <w:spacing w:after="200" w:line="360" w:lineRule="auto"/>
        <w:ind w:left="142"/>
        <w:jc w:val="both"/>
        <w:rPr>
          <w:rFonts w:ascii="Arial" w:eastAsiaTheme="minorHAnsi" w:hAnsi="Arial" w:cs="Arial"/>
          <w:sz w:val="20"/>
          <w:szCs w:val="20"/>
          <w:lang w:eastAsia="en-US"/>
        </w:rPr>
      </w:pPr>
    </w:p>
    <w:p w14:paraId="0CE01E00" w14:textId="77777777" w:rsidR="00F32C8A" w:rsidRPr="006B1777" w:rsidRDefault="00F32C8A" w:rsidP="003C2277">
      <w:pPr>
        <w:spacing w:after="200" w:line="360" w:lineRule="auto"/>
        <w:ind w:left="142"/>
        <w:jc w:val="both"/>
        <w:rPr>
          <w:rFonts w:ascii="Arial" w:eastAsiaTheme="minorHAnsi" w:hAnsi="Arial" w:cs="Arial"/>
          <w:sz w:val="20"/>
          <w:szCs w:val="20"/>
          <w:lang w:eastAsia="en-US"/>
        </w:rPr>
      </w:pPr>
    </w:p>
    <w:p w14:paraId="0CEBAA43" w14:textId="77777777" w:rsidR="00C726C6" w:rsidRPr="006B1777" w:rsidRDefault="00C726C6">
      <w:pPr>
        <w:rPr>
          <w:rFonts w:ascii="Arial" w:eastAsiaTheme="minorHAnsi" w:hAnsi="Arial" w:cs="Arial"/>
          <w:b/>
          <w:sz w:val="20"/>
          <w:szCs w:val="20"/>
        </w:rPr>
      </w:pPr>
      <w:r w:rsidRPr="006B1777">
        <w:br w:type="page"/>
      </w:r>
    </w:p>
    <w:p w14:paraId="50210ECE" w14:textId="73463573" w:rsidR="00EB2FF7" w:rsidRDefault="00EB2FF7" w:rsidP="004F3445">
      <w:pPr>
        <w:spacing w:after="200" w:line="360" w:lineRule="auto"/>
        <w:ind w:left="142"/>
        <w:jc w:val="both"/>
        <w:rPr>
          <w:ins w:id="1" w:author="Janke, Nicole" w:date="2021-09-15T13:21:00Z"/>
          <w:rFonts w:ascii="Arial" w:eastAsiaTheme="minorHAnsi" w:hAnsi="Arial" w:cs="Arial"/>
          <w:sz w:val="20"/>
          <w:szCs w:val="20"/>
          <w:lang w:val="de-DE" w:eastAsia="en-US"/>
        </w:rPr>
      </w:pPr>
      <w:r>
        <w:rPr>
          <w:rFonts w:ascii="Arial" w:eastAsiaTheme="minorHAnsi" w:hAnsi="Arial" w:cs="Arial"/>
          <w:noProof/>
          <w:sz w:val="20"/>
          <w:szCs w:val="20"/>
          <w:lang w:val="de-DE" w:eastAsia="zh-CN"/>
        </w:rPr>
        <w:lastRenderedPageBreak/>
        <w:drawing>
          <wp:anchor distT="0" distB="0" distL="114300" distR="114300" simplePos="0" relativeHeight="251658240" behindDoc="1" locked="0" layoutInCell="1" allowOverlap="1" wp14:anchorId="09BFD7FE" wp14:editId="68EDDCEE">
            <wp:simplePos x="0" y="0"/>
            <wp:positionH relativeFrom="column">
              <wp:posOffset>-175261</wp:posOffset>
            </wp:positionH>
            <wp:positionV relativeFrom="paragraph">
              <wp:posOffset>-544195</wp:posOffset>
            </wp:positionV>
            <wp:extent cx="4417545" cy="260985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320_open_mont_Go.jpg"/>
                    <pic:cNvPicPr/>
                  </pic:nvPicPr>
                  <pic:blipFill rotWithShape="1">
                    <a:blip r:embed="rId8" cstate="print">
                      <a:extLst>
                        <a:ext uri="{28A0092B-C50C-407E-A947-70E740481C1C}">
                          <a14:useLocalDpi xmlns:a14="http://schemas.microsoft.com/office/drawing/2010/main" val="0"/>
                        </a:ext>
                      </a:extLst>
                    </a:blip>
                    <a:srcRect t="17863"/>
                    <a:stretch/>
                  </pic:blipFill>
                  <pic:spPr bwMode="auto">
                    <a:xfrm>
                      <a:off x="0" y="0"/>
                      <a:ext cx="4422531" cy="26127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7BD72C4" w14:textId="77777777" w:rsidR="00EB2FF7" w:rsidRDefault="00EB2FF7" w:rsidP="004F3445">
      <w:pPr>
        <w:spacing w:after="200" w:line="360" w:lineRule="auto"/>
        <w:ind w:left="142"/>
        <w:jc w:val="both"/>
        <w:rPr>
          <w:ins w:id="2" w:author="Janke, Nicole" w:date="2021-09-15T13:21:00Z"/>
          <w:rFonts w:ascii="Arial" w:eastAsiaTheme="minorHAnsi" w:hAnsi="Arial" w:cs="Arial"/>
          <w:sz w:val="20"/>
          <w:szCs w:val="20"/>
          <w:lang w:val="de-DE" w:eastAsia="en-US"/>
        </w:rPr>
      </w:pPr>
    </w:p>
    <w:p w14:paraId="0BAECA1C" w14:textId="644F7F16" w:rsidR="00EB2FF7" w:rsidRDefault="00EB2FF7" w:rsidP="004F3445">
      <w:pPr>
        <w:spacing w:after="200" w:line="360" w:lineRule="auto"/>
        <w:ind w:left="142"/>
        <w:jc w:val="both"/>
        <w:rPr>
          <w:ins w:id="3" w:author="Janke, Nicole" w:date="2021-09-15T13:21:00Z"/>
          <w:rFonts w:ascii="Arial" w:eastAsiaTheme="minorHAnsi" w:hAnsi="Arial" w:cs="Arial"/>
          <w:sz w:val="20"/>
          <w:szCs w:val="20"/>
          <w:lang w:val="de-DE" w:eastAsia="en-US"/>
        </w:rPr>
      </w:pPr>
    </w:p>
    <w:p w14:paraId="07BF9918" w14:textId="77777777" w:rsidR="00EB2FF7" w:rsidRDefault="00EB2FF7" w:rsidP="004F3445">
      <w:pPr>
        <w:spacing w:after="200" w:line="360" w:lineRule="auto"/>
        <w:ind w:left="142"/>
        <w:jc w:val="both"/>
        <w:rPr>
          <w:ins w:id="4" w:author="Janke, Nicole" w:date="2021-09-15T13:21:00Z"/>
          <w:rFonts w:ascii="Arial" w:eastAsiaTheme="minorHAnsi" w:hAnsi="Arial" w:cs="Arial"/>
          <w:sz w:val="20"/>
          <w:szCs w:val="20"/>
          <w:lang w:val="de-DE" w:eastAsia="en-US"/>
        </w:rPr>
      </w:pPr>
    </w:p>
    <w:p w14:paraId="225D2486" w14:textId="77777777" w:rsidR="00B54039" w:rsidRDefault="00B54039" w:rsidP="004F3445">
      <w:pPr>
        <w:spacing w:after="200" w:line="360" w:lineRule="auto"/>
        <w:ind w:left="142"/>
        <w:jc w:val="both"/>
        <w:rPr>
          <w:rFonts w:ascii="Arial" w:eastAsiaTheme="minorHAnsi" w:hAnsi="Arial" w:cs="Arial"/>
          <w:sz w:val="20"/>
          <w:szCs w:val="20"/>
          <w:lang w:val="de-DE" w:eastAsia="en-US"/>
        </w:rPr>
      </w:pPr>
    </w:p>
    <w:p w14:paraId="67FD6D0C" w14:textId="77777777" w:rsidR="00B54039" w:rsidRDefault="00B54039" w:rsidP="004F3445">
      <w:pPr>
        <w:spacing w:after="200" w:line="360" w:lineRule="auto"/>
        <w:ind w:left="142"/>
        <w:jc w:val="both"/>
        <w:rPr>
          <w:rFonts w:ascii="Arial" w:eastAsiaTheme="minorHAnsi" w:hAnsi="Arial" w:cs="Arial"/>
          <w:sz w:val="20"/>
          <w:szCs w:val="20"/>
          <w:lang w:val="de-DE" w:eastAsia="en-US"/>
        </w:rPr>
      </w:pPr>
    </w:p>
    <w:p w14:paraId="03BF2F0F" w14:textId="77777777" w:rsidR="00B54039" w:rsidRDefault="00B54039" w:rsidP="004F3445">
      <w:pPr>
        <w:spacing w:after="200" w:line="360" w:lineRule="auto"/>
        <w:ind w:left="142"/>
        <w:jc w:val="both"/>
        <w:rPr>
          <w:rFonts w:ascii="Arial" w:eastAsiaTheme="minorHAnsi" w:hAnsi="Arial" w:cs="Arial"/>
          <w:sz w:val="20"/>
          <w:szCs w:val="20"/>
          <w:lang w:val="de-DE" w:eastAsia="en-US"/>
        </w:rPr>
      </w:pPr>
    </w:p>
    <w:p w14:paraId="12DEB41A" w14:textId="593FE849" w:rsidR="004F3445" w:rsidRPr="004F3445" w:rsidRDefault="004F3445" w:rsidP="004F3445">
      <w:pPr>
        <w:spacing w:after="200" w:line="360" w:lineRule="auto"/>
        <w:ind w:left="142"/>
        <w:jc w:val="both"/>
        <w:rPr>
          <w:rFonts w:ascii="Arial" w:eastAsiaTheme="minorHAnsi" w:hAnsi="Arial" w:cs="Arial"/>
          <w:sz w:val="20"/>
          <w:szCs w:val="20"/>
          <w:lang w:val="de-DE" w:eastAsia="en-US"/>
        </w:rPr>
      </w:pPr>
      <w:proofErr w:type="spellStart"/>
      <w:r>
        <w:rPr>
          <w:rFonts w:ascii="Arial" w:eastAsiaTheme="minorHAnsi" w:hAnsi="Arial" w:cs="Arial"/>
          <w:sz w:val="20"/>
          <w:szCs w:val="20"/>
          <w:lang w:val="de-DE" w:eastAsia="en-US"/>
        </w:rPr>
        <w:t>Figure</w:t>
      </w:r>
      <w:proofErr w:type="spellEnd"/>
      <w:r>
        <w:rPr>
          <w:rFonts w:ascii="Arial" w:eastAsiaTheme="minorHAnsi" w:hAnsi="Arial" w:cs="Arial"/>
          <w:sz w:val="20"/>
          <w:szCs w:val="20"/>
          <w:lang w:val="de-DE" w:eastAsia="en-US"/>
        </w:rPr>
        <w:t xml:space="preserve"> </w:t>
      </w:r>
      <w:r w:rsidRPr="004F3445">
        <w:rPr>
          <w:rFonts w:ascii="Arial" w:eastAsiaTheme="minorHAnsi" w:hAnsi="Arial" w:cs="Arial"/>
          <w:sz w:val="20"/>
          <w:szCs w:val="20"/>
          <w:lang w:val="de-DE" w:eastAsia="en-US"/>
        </w:rPr>
        <w:t xml:space="preserve">1: </w:t>
      </w:r>
    </w:p>
    <w:p w14:paraId="1AEA1C4C" w14:textId="2BC97267" w:rsidR="002E72DC" w:rsidRDefault="00EB2FF7" w:rsidP="00B54039">
      <w:pPr>
        <w:spacing w:after="200" w:line="360" w:lineRule="auto"/>
        <w:ind w:left="142"/>
        <w:rPr>
          <w:rFonts w:ascii="Arial" w:eastAsiaTheme="minorHAnsi" w:hAnsi="Arial" w:cs="Arial"/>
          <w:sz w:val="20"/>
          <w:szCs w:val="20"/>
          <w:lang w:eastAsia="en-US"/>
        </w:rPr>
      </w:pPr>
      <w:r w:rsidRPr="00EB2FF7">
        <w:rPr>
          <w:rFonts w:ascii="Arial" w:eastAsiaTheme="minorHAnsi" w:hAnsi="Arial" w:cs="Arial"/>
          <w:sz w:val="20"/>
          <w:szCs w:val="20"/>
          <w:lang w:eastAsia="en-US"/>
        </w:rPr>
        <w:t xml:space="preserve">The new INDEX G320 turn-mill center with </w:t>
      </w:r>
      <w:proofErr w:type="gramStart"/>
      <w:r w:rsidRPr="00EB2FF7">
        <w:rPr>
          <w:rFonts w:ascii="Arial" w:eastAsiaTheme="minorHAnsi" w:hAnsi="Arial" w:cs="Arial"/>
          <w:sz w:val="20"/>
          <w:szCs w:val="20"/>
          <w:lang w:eastAsia="en-US"/>
        </w:rPr>
        <w:t>2</w:t>
      </w:r>
      <w:proofErr w:type="gramEnd"/>
      <w:r w:rsidRPr="00EB2FF7">
        <w:rPr>
          <w:rFonts w:ascii="Arial" w:eastAsiaTheme="minorHAnsi" w:hAnsi="Arial" w:cs="Arial"/>
          <w:sz w:val="20"/>
          <w:szCs w:val="20"/>
          <w:lang w:eastAsia="en-US"/>
        </w:rPr>
        <w:t xml:space="preserve"> tool turrets and a powerful motor milling spindle. In addition to a gantry loader with double gripper (Fig.), </w:t>
      </w:r>
      <w:proofErr w:type="spellStart"/>
      <w:r w:rsidRPr="00EB2FF7">
        <w:rPr>
          <w:rFonts w:ascii="Arial" w:eastAsiaTheme="minorHAnsi" w:hAnsi="Arial" w:cs="Arial"/>
          <w:sz w:val="20"/>
          <w:szCs w:val="20"/>
          <w:lang w:eastAsia="en-US"/>
        </w:rPr>
        <w:t>workpiece</w:t>
      </w:r>
      <w:proofErr w:type="spellEnd"/>
      <w:r w:rsidRPr="00EB2FF7">
        <w:rPr>
          <w:rFonts w:ascii="Arial" w:eastAsiaTheme="minorHAnsi" w:hAnsi="Arial" w:cs="Arial"/>
          <w:sz w:val="20"/>
          <w:szCs w:val="20"/>
          <w:lang w:eastAsia="en-US"/>
        </w:rPr>
        <w:t xml:space="preserve"> handling </w:t>
      </w:r>
      <w:proofErr w:type="gramStart"/>
      <w:r w:rsidRPr="00EB2FF7">
        <w:rPr>
          <w:rFonts w:ascii="Arial" w:eastAsiaTheme="minorHAnsi" w:hAnsi="Arial" w:cs="Arial"/>
          <w:sz w:val="20"/>
          <w:szCs w:val="20"/>
          <w:lang w:eastAsia="en-US"/>
        </w:rPr>
        <w:t>can also be carried out</w:t>
      </w:r>
      <w:proofErr w:type="gramEnd"/>
      <w:r w:rsidRPr="00EB2FF7">
        <w:rPr>
          <w:rFonts w:ascii="Arial" w:eastAsiaTheme="minorHAnsi" w:hAnsi="Arial" w:cs="Arial"/>
          <w:sz w:val="20"/>
          <w:szCs w:val="20"/>
          <w:lang w:eastAsia="en-US"/>
        </w:rPr>
        <w:t xml:space="preserve"> via the modular </w:t>
      </w:r>
      <w:proofErr w:type="spellStart"/>
      <w:r w:rsidRPr="00EB2FF7">
        <w:rPr>
          <w:rFonts w:ascii="Arial" w:eastAsiaTheme="minorHAnsi" w:hAnsi="Arial" w:cs="Arial"/>
          <w:sz w:val="20"/>
          <w:szCs w:val="20"/>
          <w:lang w:eastAsia="en-US"/>
        </w:rPr>
        <w:t>iXcenter</w:t>
      </w:r>
      <w:proofErr w:type="spellEnd"/>
      <w:r w:rsidRPr="00EB2FF7">
        <w:rPr>
          <w:rFonts w:ascii="Arial" w:eastAsiaTheme="minorHAnsi" w:hAnsi="Arial" w:cs="Arial"/>
          <w:sz w:val="20"/>
          <w:szCs w:val="20"/>
          <w:lang w:eastAsia="en-US"/>
        </w:rPr>
        <w:t>.</w:t>
      </w:r>
    </w:p>
    <w:p w14:paraId="5D989A48" w14:textId="77777777" w:rsidR="002E72DC" w:rsidRDefault="002E72DC" w:rsidP="00EB2FF7">
      <w:pPr>
        <w:spacing w:after="200" w:line="360" w:lineRule="auto"/>
        <w:ind w:left="142"/>
        <w:rPr>
          <w:rFonts w:ascii="Arial" w:eastAsiaTheme="minorHAnsi" w:hAnsi="Arial" w:cs="Arial"/>
          <w:sz w:val="20"/>
          <w:szCs w:val="20"/>
          <w:lang w:eastAsia="en-US"/>
        </w:rPr>
      </w:pPr>
    </w:p>
    <w:p w14:paraId="6DFFA17B" w14:textId="53256B77" w:rsidR="004F3445" w:rsidRDefault="004F3445" w:rsidP="00EB2FF7">
      <w:pPr>
        <w:spacing w:after="200" w:line="360" w:lineRule="auto"/>
        <w:ind w:left="142"/>
        <w:rPr>
          <w:rFonts w:ascii="Arial" w:eastAsiaTheme="minorHAnsi" w:hAnsi="Arial" w:cs="Arial"/>
          <w:sz w:val="20"/>
          <w:szCs w:val="20"/>
          <w:lang w:eastAsia="en-US"/>
        </w:rPr>
      </w:pPr>
      <w:r>
        <w:rPr>
          <w:rFonts w:ascii="Arial" w:eastAsiaTheme="minorHAnsi" w:hAnsi="Arial" w:cs="Arial"/>
          <w:noProof/>
          <w:sz w:val="20"/>
          <w:szCs w:val="20"/>
          <w:lang w:val="de-DE" w:eastAsia="zh-CN"/>
        </w:rPr>
        <w:drawing>
          <wp:inline distT="0" distB="0" distL="0" distR="0" wp14:anchorId="065A4CBD" wp14:editId="6779C324">
            <wp:extent cx="3657600" cy="291668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320_montage_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70711" cy="2927135"/>
                    </a:xfrm>
                    <a:prstGeom prst="rect">
                      <a:avLst/>
                    </a:prstGeom>
                  </pic:spPr>
                </pic:pic>
              </a:graphicData>
            </a:graphic>
          </wp:inline>
        </w:drawing>
      </w:r>
    </w:p>
    <w:p w14:paraId="02E2ED50" w14:textId="75DAADDE" w:rsidR="004F3445" w:rsidRPr="00B54039" w:rsidRDefault="00B54039" w:rsidP="00B54039">
      <w:pPr>
        <w:spacing w:after="200" w:line="360" w:lineRule="auto"/>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  </w:t>
      </w:r>
      <w:r w:rsidR="004F3445" w:rsidRPr="00B54039">
        <w:rPr>
          <w:rFonts w:ascii="Arial" w:eastAsiaTheme="minorHAnsi" w:hAnsi="Arial" w:cs="Arial"/>
          <w:sz w:val="20"/>
          <w:szCs w:val="20"/>
          <w:lang w:eastAsia="en-US"/>
        </w:rPr>
        <w:t>Figure 2:</w:t>
      </w:r>
    </w:p>
    <w:p w14:paraId="56B6D2D4" w14:textId="0D0207B0" w:rsidR="004F3445" w:rsidRPr="00EB2FF7" w:rsidDel="004F3445" w:rsidRDefault="00EB2FF7" w:rsidP="004F3445">
      <w:pPr>
        <w:spacing w:after="200" w:line="360" w:lineRule="auto"/>
        <w:ind w:left="142"/>
        <w:jc w:val="both"/>
        <w:rPr>
          <w:del w:id="5" w:author="Janke, Nicole" w:date="2021-09-13T14:41:00Z"/>
          <w:rFonts w:ascii="Arial" w:eastAsiaTheme="minorHAnsi" w:hAnsi="Arial" w:cs="Arial"/>
          <w:sz w:val="20"/>
          <w:szCs w:val="20"/>
          <w:lang w:eastAsia="en-US"/>
        </w:rPr>
      </w:pPr>
      <w:r w:rsidRPr="00EB2FF7">
        <w:rPr>
          <w:rFonts w:ascii="Arial" w:eastAsiaTheme="minorHAnsi" w:hAnsi="Arial" w:cs="Arial"/>
          <w:sz w:val="20"/>
          <w:szCs w:val="20"/>
          <w:lang w:eastAsia="en-US"/>
        </w:rPr>
        <w:t>With a turning length of 1400 mm, the INDEX G320 now also completes the range for high-performance turning and milling of medium-sized components.</w:t>
      </w:r>
    </w:p>
    <w:p w14:paraId="7C952DFD" w14:textId="53916BA2" w:rsidR="005A353A" w:rsidRPr="00EB2FF7" w:rsidRDefault="004F3445" w:rsidP="004F3445">
      <w:pPr>
        <w:spacing w:after="200" w:line="360" w:lineRule="auto"/>
        <w:ind w:left="142"/>
        <w:jc w:val="both"/>
        <w:rPr>
          <w:rFonts w:ascii="Arial" w:eastAsiaTheme="minorHAnsi" w:hAnsi="Arial" w:cs="Arial"/>
          <w:sz w:val="20"/>
          <w:szCs w:val="20"/>
          <w:lang w:eastAsia="en-US"/>
        </w:rPr>
      </w:pPr>
      <w:r w:rsidRPr="00EB2FF7">
        <w:rPr>
          <w:rFonts w:ascii="Arial" w:eastAsiaTheme="minorHAnsi" w:hAnsi="Arial" w:cs="Arial"/>
          <w:sz w:val="20"/>
          <w:szCs w:val="20"/>
          <w:lang w:eastAsia="en-US"/>
        </w:rPr>
        <w:br w:type="textWrapping" w:clear="all"/>
      </w:r>
    </w:p>
    <w:sectPr w:rsidR="005A353A" w:rsidRPr="00EB2FF7" w:rsidSect="00E84366">
      <w:headerReference w:type="default" r:id="rId10"/>
      <w:footerReference w:type="default" r:id="rId11"/>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36A31" w14:textId="77777777" w:rsidR="00456592" w:rsidRDefault="00456592">
      <w:r>
        <w:separator/>
      </w:r>
    </w:p>
  </w:endnote>
  <w:endnote w:type="continuationSeparator" w:id="0">
    <w:p w14:paraId="5156F1D4" w14:textId="77777777" w:rsidR="00456592" w:rsidRDefault="00456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0083F" w14:textId="572BA276" w:rsidR="00F76584" w:rsidRPr="002A0A1F" w:rsidRDefault="00F76584">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4C7DAA">
      <w:rPr>
        <w:rStyle w:val="Seitenzahl"/>
        <w:rFonts w:ascii="Arial" w:hAnsi="Arial" w:cs="Arial"/>
        <w:noProof/>
        <w:sz w:val="18"/>
      </w:rPr>
      <w:t>3</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4C7DAA">
      <w:rPr>
        <w:rStyle w:val="Seitenzahl"/>
        <w:rFonts w:ascii="Arial" w:hAnsi="Arial" w:cs="Arial"/>
        <w:noProof/>
        <w:sz w:val="18"/>
      </w:rPr>
      <w:t>3</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E57A3" w14:textId="77777777" w:rsidR="00456592" w:rsidRDefault="00456592">
      <w:r>
        <w:separator/>
      </w:r>
    </w:p>
  </w:footnote>
  <w:footnote w:type="continuationSeparator" w:id="0">
    <w:p w14:paraId="3226A365" w14:textId="77777777" w:rsidR="00456592" w:rsidRDefault="00456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0E234" w14:textId="77777777" w:rsidR="00F76584" w:rsidRPr="003D200C" w:rsidRDefault="00F76584" w:rsidP="00AE64C2">
    <w:pPr>
      <w:pStyle w:val="Kopfzeile"/>
      <w:tabs>
        <w:tab w:val="clear" w:pos="9072"/>
        <w:tab w:val="right" w:pos="9360"/>
      </w:tabs>
      <w:ind w:left="2544" w:firstLine="4296"/>
    </w:pPr>
    <w:r>
      <w:tab/>
    </w:r>
    <w:r>
      <w:rPr>
        <w:noProof/>
        <w:lang w:val="de-DE" w:eastAsia="zh-CN"/>
      </w:rPr>
      <w:drawing>
        <wp:inline distT="0" distB="0" distL="0" distR="0" wp14:anchorId="396195EA" wp14:editId="6FC10D31">
          <wp:extent cx="904875" cy="200025"/>
          <wp:effectExtent l="0" t="0" r="9525" b="9525"/>
          <wp:docPr id="30"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05A29692" w14:textId="77777777" w:rsidR="008C66BE" w:rsidRDefault="008C66BE" w:rsidP="008C66BE">
    <w:pPr>
      <w:pStyle w:val="Kopfzeile"/>
      <w:tabs>
        <w:tab w:val="clear" w:pos="4536"/>
        <w:tab w:val="clear" w:pos="9072"/>
      </w:tabs>
      <w:ind w:left="6840"/>
      <w:jc w:val="right"/>
      <w:rPr>
        <w:rFonts w:ascii="Arial" w:hAnsi="Arial" w:cs="Arial"/>
        <w:sz w:val="16"/>
      </w:rPr>
    </w:pPr>
  </w:p>
  <w:p w14:paraId="497722ED" w14:textId="77777777"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G320</w:t>
    </w:r>
  </w:p>
  <w:p w14:paraId="7A83B2CC" w14:textId="77777777"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296F2EC0" w14:textId="77777777" w:rsidR="00F76584" w:rsidRPr="003D200C" w:rsidRDefault="00F76584" w:rsidP="00AE64C2">
    <w:pPr>
      <w:pStyle w:val="Kopfzeile"/>
      <w:tabs>
        <w:tab w:val="clear" w:pos="4536"/>
        <w:tab w:val="clear" w:pos="9072"/>
      </w:tabs>
      <w:ind w:left="6840"/>
      <w:jc w:val="right"/>
      <w:rPr>
        <w:rFonts w:ascii="Arial" w:hAnsi="Arial" w:cs="Arial"/>
        <w:sz w:val="16"/>
      </w:rPr>
    </w:pPr>
  </w:p>
  <w:p w14:paraId="2961524B"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EA4B42"/>
    <w:multiLevelType w:val="hybridMultilevel"/>
    <w:tmpl w:val="DC02D01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ke, Nicole">
    <w15:presenceInfo w15:providerId="None" w15:userId="Janke, Nico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44A6"/>
    <w:rsid w:val="00046FB5"/>
    <w:rsid w:val="0009150E"/>
    <w:rsid w:val="00092A02"/>
    <w:rsid w:val="000A09F9"/>
    <w:rsid w:val="000A0DDD"/>
    <w:rsid w:val="000A3F93"/>
    <w:rsid w:val="000A6B85"/>
    <w:rsid w:val="000A7F31"/>
    <w:rsid w:val="000B0B5B"/>
    <w:rsid w:val="000B4F26"/>
    <w:rsid w:val="000C2336"/>
    <w:rsid w:val="000D0A3A"/>
    <w:rsid w:val="000D22C6"/>
    <w:rsid w:val="000D3A08"/>
    <w:rsid w:val="000D546A"/>
    <w:rsid w:val="000E2495"/>
    <w:rsid w:val="000E425B"/>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0D8B"/>
    <w:rsid w:val="0015427D"/>
    <w:rsid w:val="0016091D"/>
    <w:rsid w:val="00161A98"/>
    <w:rsid w:val="001622BB"/>
    <w:rsid w:val="00181FF2"/>
    <w:rsid w:val="001867F8"/>
    <w:rsid w:val="00186F99"/>
    <w:rsid w:val="00191224"/>
    <w:rsid w:val="001913D5"/>
    <w:rsid w:val="0019247F"/>
    <w:rsid w:val="00192759"/>
    <w:rsid w:val="001960C7"/>
    <w:rsid w:val="001A1972"/>
    <w:rsid w:val="001B1E13"/>
    <w:rsid w:val="001B36CA"/>
    <w:rsid w:val="001B39F6"/>
    <w:rsid w:val="001B5134"/>
    <w:rsid w:val="001B7AF4"/>
    <w:rsid w:val="001C247A"/>
    <w:rsid w:val="001E05DD"/>
    <w:rsid w:val="001E1539"/>
    <w:rsid w:val="001F0DC7"/>
    <w:rsid w:val="00201559"/>
    <w:rsid w:val="00206324"/>
    <w:rsid w:val="00207497"/>
    <w:rsid w:val="00207885"/>
    <w:rsid w:val="00211AF2"/>
    <w:rsid w:val="00212595"/>
    <w:rsid w:val="002208C9"/>
    <w:rsid w:val="002213FD"/>
    <w:rsid w:val="00222578"/>
    <w:rsid w:val="00224559"/>
    <w:rsid w:val="00225696"/>
    <w:rsid w:val="00232F8F"/>
    <w:rsid w:val="00235ED6"/>
    <w:rsid w:val="002361B1"/>
    <w:rsid w:val="00244E8E"/>
    <w:rsid w:val="002508F8"/>
    <w:rsid w:val="00250E0A"/>
    <w:rsid w:val="00252394"/>
    <w:rsid w:val="00256000"/>
    <w:rsid w:val="00256E06"/>
    <w:rsid w:val="00261CB4"/>
    <w:rsid w:val="00262014"/>
    <w:rsid w:val="00262D8D"/>
    <w:rsid w:val="0026448E"/>
    <w:rsid w:val="00267FDD"/>
    <w:rsid w:val="0027071B"/>
    <w:rsid w:val="00270ADC"/>
    <w:rsid w:val="00270B93"/>
    <w:rsid w:val="00284137"/>
    <w:rsid w:val="00284D73"/>
    <w:rsid w:val="00285D73"/>
    <w:rsid w:val="0028670F"/>
    <w:rsid w:val="00294D30"/>
    <w:rsid w:val="002956E0"/>
    <w:rsid w:val="00295D86"/>
    <w:rsid w:val="002A0A1F"/>
    <w:rsid w:val="002C2782"/>
    <w:rsid w:val="002C52CB"/>
    <w:rsid w:val="002D038B"/>
    <w:rsid w:val="002D0FF4"/>
    <w:rsid w:val="002D2928"/>
    <w:rsid w:val="002D37B1"/>
    <w:rsid w:val="002E23FD"/>
    <w:rsid w:val="002E4C83"/>
    <w:rsid w:val="002E4CBA"/>
    <w:rsid w:val="002E52C6"/>
    <w:rsid w:val="002E572F"/>
    <w:rsid w:val="002E72DC"/>
    <w:rsid w:val="002E74F7"/>
    <w:rsid w:val="002E7514"/>
    <w:rsid w:val="002F1927"/>
    <w:rsid w:val="002F40C9"/>
    <w:rsid w:val="002F51C3"/>
    <w:rsid w:val="002F7069"/>
    <w:rsid w:val="0030559E"/>
    <w:rsid w:val="0030733E"/>
    <w:rsid w:val="00314C39"/>
    <w:rsid w:val="003240E3"/>
    <w:rsid w:val="00334401"/>
    <w:rsid w:val="003421B1"/>
    <w:rsid w:val="00350072"/>
    <w:rsid w:val="00353117"/>
    <w:rsid w:val="00356BD8"/>
    <w:rsid w:val="00357C65"/>
    <w:rsid w:val="00360228"/>
    <w:rsid w:val="00360722"/>
    <w:rsid w:val="0036385F"/>
    <w:rsid w:val="003666C5"/>
    <w:rsid w:val="0036688A"/>
    <w:rsid w:val="0036726E"/>
    <w:rsid w:val="00367F5D"/>
    <w:rsid w:val="0037311D"/>
    <w:rsid w:val="00375C67"/>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6139"/>
    <w:rsid w:val="003D1DC1"/>
    <w:rsid w:val="003D443B"/>
    <w:rsid w:val="003E4D2B"/>
    <w:rsid w:val="003E5584"/>
    <w:rsid w:val="003E6564"/>
    <w:rsid w:val="003F60D2"/>
    <w:rsid w:val="00406AB0"/>
    <w:rsid w:val="0041150F"/>
    <w:rsid w:val="00412A12"/>
    <w:rsid w:val="00414CF2"/>
    <w:rsid w:val="00415A87"/>
    <w:rsid w:val="00415D03"/>
    <w:rsid w:val="004203A9"/>
    <w:rsid w:val="004204C8"/>
    <w:rsid w:val="00422AE3"/>
    <w:rsid w:val="00424E75"/>
    <w:rsid w:val="00426195"/>
    <w:rsid w:val="00432DD2"/>
    <w:rsid w:val="00433009"/>
    <w:rsid w:val="00435AF4"/>
    <w:rsid w:val="00443DDF"/>
    <w:rsid w:val="00446750"/>
    <w:rsid w:val="00447215"/>
    <w:rsid w:val="00456592"/>
    <w:rsid w:val="0046004B"/>
    <w:rsid w:val="00460631"/>
    <w:rsid w:val="00463188"/>
    <w:rsid w:val="00463DF5"/>
    <w:rsid w:val="00464E34"/>
    <w:rsid w:val="00467F33"/>
    <w:rsid w:val="004720E4"/>
    <w:rsid w:val="0047346F"/>
    <w:rsid w:val="00476642"/>
    <w:rsid w:val="004804E4"/>
    <w:rsid w:val="00480651"/>
    <w:rsid w:val="0048614F"/>
    <w:rsid w:val="00495221"/>
    <w:rsid w:val="0049679A"/>
    <w:rsid w:val="00496CE2"/>
    <w:rsid w:val="00497A31"/>
    <w:rsid w:val="004A094C"/>
    <w:rsid w:val="004A2FB6"/>
    <w:rsid w:val="004A5465"/>
    <w:rsid w:val="004A729F"/>
    <w:rsid w:val="004B2855"/>
    <w:rsid w:val="004B4C43"/>
    <w:rsid w:val="004B5958"/>
    <w:rsid w:val="004B5999"/>
    <w:rsid w:val="004B6991"/>
    <w:rsid w:val="004C27C0"/>
    <w:rsid w:val="004C61DA"/>
    <w:rsid w:val="004C7DAA"/>
    <w:rsid w:val="004D0E02"/>
    <w:rsid w:val="004D161C"/>
    <w:rsid w:val="004D5118"/>
    <w:rsid w:val="004D75BA"/>
    <w:rsid w:val="004E3D1C"/>
    <w:rsid w:val="004E6BF4"/>
    <w:rsid w:val="004F048C"/>
    <w:rsid w:val="004F3445"/>
    <w:rsid w:val="004F6632"/>
    <w:rsid w:val="004F741B"/>
    <w:rsid w:val="00501800"/>
    <w:rsid w:val="005042F8"/>
    <w:rsid w:val="00504380"/>
    <w:rsid w:val="00521067"/>
    <w:rsid w:val="00521CF6"/>
    <w:rsid w:val="0052567E"/>
    <w:rsid w:val="0053108F"/>
    <w:rsid w:val="005310D0"/>
    <w:rsid w:val="0053423A"/>
    <w:rsid w:val="00534760"/>
    <w:rsid w:val="0054271C"/>
    <w:rsid w:val="00543713"/>
    <w:rsid w:val="00543C7E"/>
    <w:rsid w:val="00544BB2"/>
    <w:rsid w:val="0055166D"/>
    <w:rsid w:val="005609F5"/>
    <w:rsid w:val="00566701"/>
    <w:rsid w:val="00573260"/>
    <w:rsid w:val="00573C44"/>
    <w:rsid w:val="005753FB"/>
    <w:rsid w:val="0057633A"/>
    <w:rsid w:val="00577F45"/>
    <w:rsid w:val="00581ADC"/>
    <w:rsid w:val="00595601"/>
    <w:rsid w:val="005A353A"/>
    <w:rsid w:val="005A48B3"/>
    <w:rsid w:val="005A549F"/>
    <w:rsid w:val="005B0DF3"/>
    <w:rsid w:val="005B4FE4"/>
    <w:rsid w:val="005C021E"/>
    <w:rsid w:val="005C6E5A"/>
    <w:rsid w:val="005C721F"/>
    <w:rsid w:val="005D014F"/>
    <w:rsid w:val="005D018C"/>
    <w:rsid w:val="005D2B49"/>
    <w:rsid w:val="005D5FB8"/>
    <w:rsid w:val="005E00FA"/>
    <w:rsid w:val="005E29EC"/>
    <w:rsid w:val="005F3E24"/>
    <w:rsid w:val="005F3E80"/>
    <w:rsid w:val="005F475F"/>
    <w:rsid w:val="005F55FF"/>
    <w:rsid w:val="005F5611"/>
    <w:rsid w:val="005F7A16"/>
    <w:rsid w:val="006027CB"/>
    <w:rsid w:val="006160DC"/>
    <w:rsid w:val="0061792A"/>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5EC9"/>
    <w:rsid w:val="00697B66"/>
    <w:rsid w:val="006A5028"/>
    <w:rsid w:val="006A588B"/>
    <w:rsid w:val="006A673A"/>
    <w:rsid w:val="006A6F2B"/>
    <w:rsid w:val="006B1777"/>
    <w:rsid w:val="006B4984"/>
    <w:rsid w:val="006C0FD9"/>
    <w:rsid w:val="006C3E18"/>
    <w:rsid w:val="006C44E2"/>
    <w:rsid w:val="006D1B3E"/>
    <w:rsid w:val="006D7BB9"/>
    <w:rsid w:val="006E0AE1"/>
    <w:rsid w:val="006E1B3D"/>
    <w:rsid w:val="006E6820"/>
    <w:rsid w:val="006F25E1"/>
    <w:rsid w:val="006F2CD8"/>
    <w:rsid w:val="006F7527"/>
    <w:rsid w:val="006F7DCA"/>
    <w:rsid w:val="00704868"/>
    <w:rsid w:val="007048E3"/>
    <w:rsid w:val="00707A7D"/>
    <w:rsid w:val="0071341B"/>
    <w:rsid w:val="00713606"/>
    <w:rsid w:val="00716DEA"/>
    <w:rsid w:val="00717063"/>
    <w:rsid w:val="00717BFA"/>
    <w:rsid w:val="00727A42"/>
    <w:rsid w:val="00727E85"/>
    <w:rsid w:val="00734673"/>
    <w:rsid w:val="00740E7F"/>
    <w:rsid w:val="00743C92"/>
    <w:rsid w:val="00745E7E"/>
    <w:rsid w:val="00747230"/>
    <w:rsid w:val="00751511"/>
    <w:rsid w:val="0075520A"/>
    <w:rsid w:val="0076014F"/>
    <w:rsid w:val="00760FEC"/>
    <w:rsid w:val="00761098"/>
    <w:rsid w:val="00761B1E"/>
    <w:rsid w:val="00764F00"/>
    <w:rsid w:val="007652CE"/>
    <w:rsid w:val="007661DA"/>
    <w:rsid w:val="00767FFE"/>
    <w:rsid w:val="0077349B"/>
    <w:rsid w:val="00775FA5"/>
    <w:rsid w:val="00776180"/>
    <w:rsid w:val="00786B4C"/>
    <w:rsid w:val="00790FA8"/>
    <w:rsid w:val="00793000"/>
    <w:rsid w:val="00793E08"/>
    <w:rsid w:val="007963DE"/>
    <w:rsid w:val="007A7797"/>
    <w:rsid w:val="007B0855"/>
    <w:rsid w:val="007B1419"/>
    <w:rsid w:val="007B1DCF"/>
    <w:rsid w:val="007B1E16"/>
    <w:rsid w:val="007B5F69"/>
    <w:rsid w:val="007B737D"/>
    <w:rsid w:val="007D169D"/>
    <w:rsid w:val="007E37E5"/>
    <w:rsid w:val="007F052C"/>
    <w:rsid w:val="007F1834"/>
    <w:rsid w:val="00800F22"/>
    <w:rsid w:val="0080270B"/>
    <w:rsid w:val="008036F7"/>
    <w:rsid w:val="008073BE"/>
    <w:rsid w:val="00807CE8"/>
    <w:rsid w:val="00813110"/>
    <w:rsid w:val="008133B0"/>
    <w:rsid w:val="00815941"/>
    <w:rsid w:val="008177F0"/>
    <w:rsid w:val="008178F5"/>
    <w:rsid w:val="00847216"/>
    <w:rsid w:val="00847D66"/>
    <w:rsid w:val="00851066"/>
    <w:rsid w:val="00853E22"/>
    <w:rsid w:val="008573A2"/>
    <w:rsid w:val="0085749B"/>
    <w:rsid w:val="0086192A"/>
    <w:rsid w:val="0086295F"/>
    <w:rsid w:val="00863CDE"/>
    <w:rsid w:val="00867F14"/>
    <w:rsid w:val="00877CBA"/>
    <w:rsid w:val="008858D7"/>
    <w:rsid w:val="0088677D"/>
    <w:rsid w:val="008A0474"/>
    <w:rsid w:val="008A04B7"/>
    <w:rsid w:val="008A3663"/>
    <w:rsid w:val="008A6D13"/>
    <w:rsid w:val="008B5385"/>
    <w:rsid w:val="008B58B8"/>
    <w:rsid w:val="008B765E"/>
    <w:rsid w:val="008C104C"/>
    <w:rsid w:val="008C3A38"/>
    <w:rsid w:val="008C4772"/>
    <w:rsid w:val="008C66BE"/>
    <w:rsid w:val="008D1A51"/>
    <w:rsid w:val="008D6EB5"/>
    <w:rsid w:val="008D7484"/>
    <w:rsid w:val="008E1553"/>
    <w:rsid w:val="008E268C"/>
    <w:rsid w:val="008F1C00"/>
    <w:rsid w:val="008F2D2F"/>
    <w:rsid w:val="00901621"/>
    <w:rsid w:val="00904D06"/>
    <w:rsid w:val="00904F52"/>
    <w:rsid w:val="0091190A"/>
    <w:rsid w:val="00913045"/>
    <w:rsid w:val="00917F2E"/>
    <w:rsid w:val="009218D6"/>
    <w:rsid w:val="00926B09"/>
    <w:rsid w:val="0093136C"/>
    <w:rsid w:val="0094120E"/>
    <w:rsid w:val="00946D88"/>
    <w:rsid w:val="00952ACE"/>
    <w:rsid w:val="00955761"/>
    <w:rsid w:val="009661B7"/>
    <w:rsid w:val="00971814"/>
    <w:rsid w:val="00971F9F"/>
    <w:rsid w:val="00976D01"/>
    <w:rsid w:val="00980C02"/>
    <w:rsid w:val="00985312"/>
    <w:rsid w:val="00993817"/>
    <w:rsid w:val="00994501"/>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20D00"/>
    <w:rsid w:val="00A22CB4"/>
    <w:rsid w:val="00A269CE"/>
    <w:rsid w:val="00A27C03"/>
    <w:rsid w:val="00A32630"/>
    <w:rsid w:val="00A37BBA"/>
    <w:rsid w:val="00A43BA8"/>
    <w:rsid w:val="00A50F9C"/>
    <w:rsid w:val="00A53DF8"/>
    <w:rsid w:val="00A571E4"/>
    <w:rsid w:val="00A662A5"/>
    <w:rsid w:val="00A70851"/>
    <w:rsid w:val="00A711DA"/>
    <w:rsid w:val="00A716C4"/>
    <w:rsid w:val="00A72BAE"/>
    <w:rsid w:val="00A73611"/>
    <w:rsid w:val="00A73987"/>
    <w:rsid w:val="00A769FD"/>
    <w:rsid w:val="00A7749A"/>
    <w:rsid w:val="00A81CD2"/>
    <w:rsid w:val="00A833A4"/>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1EC8"/>
    <w:rsid w:val="00AE220D"/>
    <w:rsid w:val="00AE64C2"/>
    <w:rsid w:val="00AF04B8"/>
    <w:rsid w:val="00AF7EC9"/>
    <w:rsid w:val="00B05448"/>
    <w:rsid w:val="00B062A9"/>
    <w:rsid w:val="00B0695E"/>
    <w:rsid w:val="00B106E6"/>
    <w:rsid w:val="00B143BF"/>
    <w:rsid w:val="00B32197"/>
    <w:rsid w:val="00B33C24"/>
    <w:rsid w:val="00B44177"/>
    <w:rsid w:val="00B44AA4"/>
    <w:rsid w:val="00B50378"/>
    <w:rsid w:val="00B54039"/>
    <w:rsid w:val="00B6086D"/>
    <w:rsid w:val="00B60D19"/>
    <w:rsid w:val="00B611AA"/>
    <w:rsid w:val="00B6229B"/>
    <w:rsid w:val="00B71BC4"/>
    <w:rsid w:val="00B724D5"/>
    <w:rsid w:val="00B76920"/>
    <w:rsid w:val="00B87AC5"/>
    <w:rsid w:val="00B9037B"/>
    <w:rsid w:val="00B92CF4"/>
    <w:rsid w:val="00B96674"/>
    <w:rsid w:val="00BA4288"/>
    <w:rsid w:val="00BA57CA"/>
    <w:rsid w:val="00BA5C61"/>
    <w:rsid w:val="00BB3AEB"/>
    <w:rsid w:val="00BD07C8"/>
    <w:rsid w:val="00BD264F"/>
    <w:rsid w:val="00BD28CD"/>
    <w:rsid w:val="00BD512C"/>
    <w:rsid w:val="00BE68C8"/>
    <w:rsid w:val="00BE7797"/>
    <w:rsid w:val="00BE79B9"/>
    <w:rsid w:val="00BF127F"/>
    <w:rsid w:val="00BF5362"/>
    <w:rsid w:val="00BF7959"/>
    <w:rsid w:val="00C01F56"/>
    <w:rsid w:val="00C0374E"/>
    <w:rsid w:val="00C06334"/>
    <w:rsid w:val="00C15103"/>
    <w:rsid w:val="00C154E1"/>
    <w:rsid w:val="00C205C7"/>
    <w:rsid w:val="00C35B6D"/>
    <w:rsid w:val="00C460E5"/>
    <w:rsid w:val="00C51F3A"/>
    <w:rsid w:val="00C52C2E"/>
    <w:rsid w:val="00C53420"/>
    <w:rsid w:val="00C5688F"/>
    <w:rsid w:val="00C571F6"/>
    <w:rsid w:val="00C63FCB"/>
    <w:rsid w:val="00C71D48"/>
    <w:rsid w:val="00C726C6"/>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3E09"/>
    <w:rsid w:val="00CE4C4B"/>
    <w:rsid w:val="00CE5DA1"/>
    <w:rsid w:val="00CE6586"/>
    <w:rsid w:val="00CF3E31"/>
    <w:rsid w:val="00CF76E4"/>
    <w:rsid w:val="00D04BF0"/>
    <w:rsid w:val="00D14773"/>
    <w:rsid w:val="00D15798"/>
    <w:rsid w:val="00D16F4D"/>
    <w:rsid w:val="00D222A0"/>
    <w:rsid w:val="00D23ACD"/>
    <w:rsid w:val="00D25284"/>
    <w:rsid w:val="00D26A4B"/>
    <w:rsid w:val="00D2753C"/>
    <w:rsid w:val="00D335FC"/>
    <w:rsid w:val="00D407E1"/>
    <w:rsid w:val="00D512FA"/>
    <w:rsid w:val="00D56971"/>
    <w:rsid w:val="00D5710F"/>
    <w:rsid w:val="00D7009F"/>
    <w:rsid w:val="00D70682"/>
    <w:rsid w:val="00D80C3D"/>
    <w:rsid w:val="00D82EFA"/>
    <w:rsid w:val="00D87C12"/>
    <w:rsid w:val="00D96A3F"/>
    <w:rsid w:val="00D96EF7"/>
    <w:rsid w:val="00DA105D"/>
    <w:rsid w:val="00DA10B8"/>
    <w:rsid w:val="00DA2163"/>
    <w:rsid w:val="00DA3ABF"/>
    <w:rsid w:val="00DA4919"/>
    <w:rsid w:val="00DA5B3E"/>
    <w:rsid w:val="00DB20D7"/>
    <w:rsid w:val="00DB3BB2"/>
    <w:rsid w:val="00DB6DA3"/>
    <w:rsid w:val="00DB6E1D"/>
    <w:rsid w:val="00DC6E3B"/>
    <w:rsid w:val="00DD19EB"/>
    <w:rsid w:val="00DD273B"/>
    <w:rsid w:val="00DE2001"/>
    <w:rsid w:val="00DE3C34"/>
    <w:rsid w:val="00DE40C9"/>
    <w:rsid w:val="00DF72D5"/>
    <w:rsid w:val="00E012F8"/>
    <w:rsid w:val="00E07D31"/>
    <w:rsid w:val="00E07DAF"/>
    <w:rsid w:val="00E115FC"/>
    <w:rsid w:val="00E1488A"/>
    <w:rsid w:val="00E148DF"/>
    <w:rsid w:val="00E17752"/>
    <w:rsid w:val="00E217FF"/>
    <w:rsid w:val="00E24288"/>
    <w:rsid w:val="00E24CCC"/>
    <w:rsid w:val="00E303AC"/>
    <w:rsid w:val="00E35A69"/>
    <w:rsid w:val="00E3784D"/>
    <w:rsid w:val="00E462F7"/>
    <w:rsid w:val="00E55125"/>
    <w:rsid w:val="00E571FC"/>
    <w:rsid w:val="00E57B74"/>
    <w:rsid w:val="00E6620E"/>
    <w:rsid w:val="00E74DB2"/>
    <w:rsid w:val="00E82AA1"/>
    <w:rsid w:val="00E84366"/>
    <w:rsid w:val="00E905AC"/>
    <w:rsid w:val="00E93E16"/>
    <w:rsid w:val="00E94870"/>
    <w:rsid w:val="00EA402B"/>
    <w:rsid w:val="00EA613C"/>
    <w:rsid w:val="00EA7A1A"/>
    <w:rsid w:val="00EB2FF7"/>
    <w:rsid w:val="00EB31E0"/>
    <w:rsid w:val="00EB7121"/>
    <w:rsid w:val="00EC0EE6"/>
    <w:rsid w:val="00EC3D9F"/>
    <w:rsid w:val="00EC4279"/>
    <w:rsid w:val="00EC58B3"/>
    <w:rsid w:val="00EC72BC"/>
    <w:rsid w:val="00EE2363"/>
    <w:rsid w:val="00EE2A82"/>
    <w:rsid w:val="00EE5A18"/>
    <w:rsid w:val="00EF1934"/>
    <w:rsid w:val="00EF7037"/>
    <w:rsid w:val="00F01B90"/>
    <w:rsid w:val="00F01E4A"/>
    <w:rsid w:val="00F042F3"/>
    <w:rsid w:val="00F0517F"/>
    <w:rsid w:val="00F10062"/>
    <w:rsid w:val="00F10547"/>
    <w:rsid w:val="00F26A5A"/>
    <w:rsid w:val="00F2707A"/>
    <w:rsid w:val="00F27A5E"/>
    <w:rsid w:val="00F32C8A"/>
    <w:rsid w:val="00F37509"/>
    <w:rsid w:val="00F3781E"/>
    <w:rsid w:val="00F45B27"/>
    <w:rsid w:val="00F47829"/>
    <w:rsid w:val="00F5103E"/>
    <w:rsid w:val="00F551E6"/>
    <w:rsid w:val="00F6323D"/>
    <w:rsid w:val="00F66FC4"/>
    <w:rsid w:val="00F71EDD"/>
    <w:rsid w:val="00F75C79"/>
    <w:rsid w:val="00F76584"/>
    <w:rsid w:val="00F76CA9"/>
    <w:rsid w:val="00F77D68"/>
    <w:rsid w:val="00F822B2"/>
    <w:rsid w:val="00F84604"/>
    <w:rsid w:val="00F851F5"/>
    <w:rsid w:val="00F9394B"/>
    <w:rsid w:val="00F969E1"/>
    <w:rsid w:val="00FA3C6D"/>
    <w:rsid w:val="00FA6635"/>
    <w:rsid w:val="00FB2D50"/>
    <w:rsid w:val="00FB5DE6"/>
    <w:rsid w:val="00FB5E28"/>
    <w:rsid w:val="00FB62A0"/>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F008148"/>
  <w15:docId w15:val="{5843D463-065C-4853-A920-D4BDD524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paragraph" w:styleId="Listenabsatz">
    <w:name w:val="List Paragraph"/>
    <w:basedOn w:val="Standard"/>
    <w:uiPriority w:val="34"/>
    <w:qFormat/>
    <w:rsid w:val="00F27A5E"/>
    <w:pPr>
      <w:ind w:left="720"/>
      <w:contextualSpacing/>
    </w:pPr>
  </w:style>
  <w:style w:type="character" w:styleId="Kommentarzeichen">
    <w:name w:val="annotation reference"/>
    <w:basedOn w:val="Absatz-Standardschriftart"/>
    <w:semiHidden/>
    <w:unhideWhenUsed/>
    <w:rsid w:val="00C726C6"/>
    <w:rPr>
      <w:sz w:val="16"/>
      <w:szCs w:val="16"/>
    </w:rPr>
  </w:style>
  <w:style w:type="paragraph" w:styleId="Kommentartext">
    <w:name w:val="annotation text"/>
    <w:basedOn w:val="Standard"/>
    <w:link w:val="KommentartextZchn"/>
    <w:semiHidden/>
    <w:unhideWhenUsed/>
    <w:rsid w:val="00C726C6"/>
    <w:rPr>
      <w:sz w:val="20"/>
      <w:szCs w:val="20"/>
    </w:rPr>
  </w:style>
  <w:style w:type="character" w:customStyle="1" w:styleId="KommentartextZchn">
    <w:name w:val="Kommentartext Zchn"/>
    <w:basedOn w:val="Absatz-Standardschriftart"/>
    <w:link w:val="Kommentartext"/>
    <w:semiHidden/>
    <w:rsid w:val="00C726C6"/>
  </w:style>
  <w:style w:type="paragraph" w:styleId="Kommentarthema">
    <w:name w:val="annotation subject"/>
    <w:basedOn w:val="Kommentartext"/>
    <w:next w:val="Kommentartext"/>
    <w:link w:val="KommentarthemaZchn"/>
    <w:semiHidden/>
    <w:unhideWhenUsed/>
    <w:rsid w:val="00C726C6"/>
    <w:rPr>
      <w:b/>
      <w:bCs/>
    </w:rPr>
  </w:style>
  <w:style w:type="character" w:customStyle="1" w:styleId="KommentarthemaZchn">
    <w:name w:val="Kommentarthema Zchn"/>
    <w:basedOn w:val="KommentartextZchn"/>
    <w:link w:val="Kommentarthema"/>
    <w:semiHidden/>
    <w:rsid w:val="00C726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F7E9C-EED1-403B-8FE7-4E1E34C78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630</Words>
  <Characters>3291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INDEX G320</vt:lpstr>
      <vt:lpstr>PI INDEX G320</vt:lpstr>
    </vt:vector>
  </TitlesOfParts>
  <Company>INDEX-Werke GmbH &amp; Co. KG</Company>
  <LinksUpToDate>false</LinksUpToDate>
  <CharactersWithSpaces>3914</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G320</dc:title>
  <dc:creator>INDEX-Werke GmbH &amp; Co. KG</dc:creator>
  <cp:lastModifiedBy>Janke, Nicole</cp:lastModifiedBy>
  <cp:revision>8</cp:revision>
  <cp:lastPrinted>2020-02-26T08:27:00Z</cp:lastPrinted>
  <dcterms:created xsi:type="dcterms:W3CDTF">2021-08-02T14:03:00Z</dcterms:created>
  <dcterms:modified xsi:type="dcterms:W3CDTF">2021-09-15T12:30:00Z</dcterms:modified>
</cp:coreProperties>
</file>